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504" w:rsidRDefault="00410504" w:rsidP="00B4392D">
      <w:pPr>
        <w:pStyle w:val="Rubrik2"/>
        <w:rPr>
          <w:rFonts w:eastAsia="MS Mincho"/>
          <w:kern w:val="28"/>
          <w:lang w:val="en-GB" w:eastAsia="de-DE"/>
        </w:rPr>
      </w:pPr>
      <w:bookmarkStart w:id="0" w:name="_Toc433479311"/>
      <w:r>
        <w:rPr>
          <w:rFonts w:eastAsia="MS Mincho"/>
          <w:kern w:val="28"/>
          <w:lang w:val="en-GB" w:eastAsia="de-DE"/>
        </w:rPr>
        <w:t>Extract from VTS40 report</w:t>
      </w:r>
      <w:r w:rsidR="00B4392D">
        <w:rPr>
          <w:rFonts w:eastAsia="MS Mincho"/>
          <w:kern w:val="28"/>
          <w:lang w:val="en-GB" w:eastAsia="de-DE"/>
        </w:rPr>
        <w:t xml:space="preserve"> – comments by WG1 chair</w:t>
      </w:r>
    </w:p>
    <w:p w:rsidR="00410504" w:rsidRPr="00410504" w:rsidRDefault="00410504" w:rsidP="00410504">
      <w:pPr>
        <w:keepNext/>
        <w:numPr>
          <w:ilvl w:val="1"/>
          <w:numId w:val="0"/>
        </w:numPr>
        <w:tabs>
          <w:tab w:val="left" w:pos="851"/>
        </w:tabs>
        <w:spacing w:before="240" w:after="240"/>
        <w:ind w:left="851" w:hanging="851"/>
        <w:jc w:val="both"/>
        <w:outlineLvl w:val="1"/>
        <w:rPr>
          <w:rFonts w:ascii="Arial" w:eastAsia="MS Mincho" w:hAnsi="Arial" w:cs="Times New Roman"/>
          <w:b/>
          <w:kern w:val="28"/>
          <w:sz w:val="22"/>
          <w:szCs w:val="20"/>
          <w:lang w:val="en-GB" w:eastAsia="de-DE"/>
        </w:rPr>
      </w:pPr>
      <w:r>
        <w:rPr>
          <w:rFonts w:ascii="Arial" w:eastAsia="MS Mincho" w:hAnsi="Arial" w:cs="Times New Roman"/>
          <w:b/>
          <w:kern w:val="28"/>
          <w:sz w:val="22"/>
          <w:szCs w:val="20"/>
          <w:lang w:val="en-GB" w:eastAsia="de-DE"/>
        </w:rPr>
        <w:t xml:space="preserve">Item 8.1 Task </w:t>
      </w:r>
      <w:r w:rsidRPr="00410504">
        <w:rPr>
          <w:rFonts w:ascii="Arial" w:eastAsia="MS Mincho" w:hAnsi="Arial" w:cs="Times New Roman"/>
          <w:b/>
          <w:kern w:val="28"/>
          <w:sz w:val="22"/>
          <w:szCs w:val="20"/>
          <w:lang w:val="en-GB" w:eastAsia="de-DE"/>
        </w:rPr>
        <w:t>1.1.2 Update the VTS Manual</w:t>
      </w:r>
      <w:bookmarkEnd w:id="0"/>
    </w:p>
    <w:p w:rsidR="00410504" w:rsidRPr="00410504" w:rsidRDefault="00410504" w:rsidP="00410504">
      <w:pPr>
        <w:spacing w:after="120"/>
        <w:jc w:val="both"/>
        <w:rPr>
          <w:rFonts w:ascii="Arial" w:eastAsia="Times New Roman" w:hAnsi="Arial" w:cs="Arial"/>
          <w:sz w:val="22"/>
          <w:lang w:val="en-GB"/>
        </w:rPr>
      </w:pPr>
      <w:r w:rsidRPr="00410504">
        <w:rPr>
          <w:rFonts w:ascii="Arial" w:eastAsia="Times New Roman" w:hAnsi="Arial" w:cs="Arial"/>
          <w:sz w:val="22"/>
          <w:lang w:val="en-GB"/>
        </w:rPr>
        <w:t xml:space="preserve">Work continued on the revision of the VTS Manual for publication in 2016. </w:t>
      </w:r>
    </w:p>
    <w:p w:rsidR="00410504" w:rsidRPr="00410504" w:rsidRDefault="00410504" w:rsidP="00410504">
      <w:pPr>
        <w:spacing w:after="120"/>
        <w:jc w:val="both"/>
        <w:rPr>
          <w:rFonts w:ascii="Arial" w:eastAsia="Times New Roman" w:hAnsi="Arial" w:cs="Arial"/>
          <w:sz w:val="22"/>
          <w:lang w:val="en-GB"/>
        </w:rPr>
      </w:pPr>
      <w:r w:rsidRPr="00410504">
        <w:rPr>
          <w:rFonts w:ascii="Arial" w:eastAsia="Times New Roman" w:hAnsi="Arial" w:cs="Arial"/>
          <w:sz w:val="22"/>
          <w:lang w:val="en-GB"/>
        </w:rPr>
        <w:t>Text for Allied Services and expanded information for INS/TOS/NAS were added to Chapter 5.</w:t>
      </w:r>
    </w:p>
    <w:p w:rsidR="00410504" w:rsidRPr="00410504" w:rsidRDefault="00410504" w:rsidP="00410504">
      <w:pPr>
        <w:spacing w:after="120"/>
        <w:jc w:val="both"/>
        <w:rPr>
          <w:rFonts w:ascii="Arial" w:eastAsia="Times New Roman" w:hAnsi="Arial" w:cs="Arial"/>
          <w:sz w:val="22"/>
          <w:lang w:val="en-GB"/>
        </w:rPr>
      </w:pPr>
      <w:r w:rsidRPr="00410504">
        <w:rPr>
          <w:rFonts w:ascii="Arial" w:eastAsia="Times New Roman" w:hAnsi="Arial" w:cs="Arial"/>
          <w:sz w:val="22"/>
          <w:lang w:val="en-GB"/>
        </w:rPr>
        <w:t xml:space="preserve">Suggestions from the Committee for amending Chapters 12 and 13 were incorporated. </w:t>
      </w:r>
    </w:p>
    <w:p w:rsidR="00410504" w:rsidRPr="00410504" w:rsidRDefault="00410504" w:rsidP="00410504">
      <w:pPr>
        <w:spacing w:after="120"/>
        <w:jc w:val="both"/>
        <w:rPr>
          <w:rFonts w:ascii="Arial" w:eastAsia="Times New Roman" w:hAnsi="Arial" w:cs="Arial"/>
          <w:sz w:val="22"/>
          <w:lang w:val="en-GB"/>
        </w:rPr>
      </w:pPr>
      <w:r w:rsidRPr="00410504">
        <w:rPr>
          <w:rFonts w:ascii="Arial" w:eastAsia="Times New Roman" w:hAnsi="Arial" w:cs="Arial"/>
          <w:sz w:val="22"/>
          <w:lang w:val="en-GB"/>
        </w:rPr>
        <w:t xml:space="preserve">Other minor corrections and updates to the text were made. </w:t>
      </w:r>
    </w:p>
    <w:p w:rsidR="00410504" w:rsidRPr="00410504" w:rsidRDefault="00410504" w:rsidP="00410504">
      <w:pPr>
        <w:spacing w:after="120"/>
        <w:jc w:val="both"/>
        <w:rPr>
          <w:rFonts w:ascii="Arial" w:eastAsia="Times New Roman" w:hAnsi="Arial" w:cs="Arial"/>
          <w:sz w:val="22"/>
          <w:lang w:val="en-GB"/>
        </w:rPr>
      </w:pPr>
      <w:r w:rsidRPr="00410504">
        <w:rPr>
          <w:rFonts w:ascii="Arial" w:eastAsia="Times New Roman" w:hAnsi="Arial" w:cs="Arial"/>
          <w:sz w:val="22"/>
          <w:lang w:val="en-GB"/>
        </w:rPr>
        <w:t xml:space="preserve">The Chairs and vice-chairs of the Committee and Working groups together with the editor of VTS Manual and IALA Secretariat considered the time frame for the review and publishing of the VTS Manual 2016. A time table and procedures for this process, including a Correspondence Group was agreed upon. </w:t>
      </w:r>
    </w:p>
    <w:tbl>
      <w:tblPr>
        <w:tblStyle w:val="TableNormal1"/>
        <w:tblW w:w="86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3"/>
        <w:gridCol w:w="5383"/>
        <w:gridCol w:w="2693"/>
      </w:tblGrid>
      <w:tr w:rsidR="00410504" w:rsidRPr="00410504" w:rsidTr="00410504">
        <w:tc>
          <w:tcPr>
            <w:tcW w:w="543" w:type="dxa"/>
            <w:shd w:val="clear" w:color="auto" w:fill="auto"/>
            <w:tcMar>
              <w:top w:w="80" w:type="dxa"/>
              <w:left w:w="80" w:type="dxa"/>
              <w:bottom w:w="80" w:type="dxa"/>
              <w:right w:w="80" w:type="dxa"/>
            </w:tcMar>
          </w:tcPr>
          <w:p w:rsidR="00410504" w:rsidRPr="00410504" w:rsidRDefault="00410504" w:rsidP="00410504">
            <w:pPr>
              <w:rPr>
                <w:rFonts w:ascii="Arial" w:eastAsia="MS Mincho" w:hAnsi="Arial" w:cs="Arial"/>
                <w:sz w:val="20"/>
                <w:lang w:val="en-US" w:eastAsia="ja-JP"/>
              </w:rPr>
            </w:pPr>
          </w:p>
        </w:tc>
        <w:tc>
          <w:tcPr>
            <w:tcW w:w="5383" w:type="dxa"/>
            <w:shd w:val="clear" w:color="auto" w:fill="auto"/>
            <w:tcMar>
              <w:top w:w="80" w:type="dxa"/>
              <w:left w:w="80" w:type="dxa"/>
              <w:bottom w:w="80" w:type="dxa"/>
              <w:right w:w="80" w:type="dxa"/>
            </w:tcMar>
          </w:tcPr>
          <w:p w:rsidR="00410504" w:rsidRPr="00410504" w:rsidRDefault="00410504" w:rsidP="00410504">
            <w:pPr>
              <w:rPr>
                <w:rFonts w:ascii="Arial" w:eastAsia="Helvetica" w:hAnsi="Arial" w:cs="Arial"/>
                <w:b/>
                <w:bCs/>
                <w:color w:val="000000"/>
                <w:sz w:val="20"/>
              </w:rPr>
            </w:pPr>
            <w:r w:rsidRPr="00410504">
              <w:rPr>
                <w:rFonts w:ascii="Arial" w:hAnsi="Arial" w:cs="Arial"/>
                <w:b/>
                <w:bCs/>
                <w:color w:val="000000"/>
                <w:sz w:val="20"/>
              </w:rPr>
              <w:t>Stage</w:t>
            </w:r>
          </w:p>
        </w:tc>
        <w:tc>
          <w:tcPr>
            <w:tcW w:w="2693" w:type="dxa"/>
            <w:shd w:val="clear" w:color="auto" w:fill="auto"/>
            <w:tcMar>
              <w:top w:w="80" w:type="dxa"/>
              <w:left w:w="80" w:type="dxa"/>
              <w:bottom w:w="80" w:type="dxa"/>
              <w:right w:w="80" w:type="dxa"/>
            </w:tcMar>
          </w:tcPr>
          <w:p w:rsidR="00410504" w:rsidRPr="00410504" w:rsidRDefault="00410504" w:rsidP="00410504">
            <w:pPr>
              <w:rPr>
                <w:rFonts w:ascii="Arial" w:eastAsia="Helvetica" w:hAnsi="Arial" w:cs="Arial"/>
                <w:b/>
                <w:bCs/>
                <w:color w:val="000000"/>
                <w:sz w:val="20"/>
              </w:rPr>
            </w:pPr>
            <w:r w:rsidRPr="00410504">
              <w:rPr>
                <w:rFonts w:ascii="Arial" w:hAnsi="Arial" w:cs="Arial"/>
                <w:b/>
                <w:bCs/>
                <w:color w:val="000000"/>
                <w:sz w:val="20"/>
              </w:rPr>
              <w:t>Deadlines</w:t>
            </w:r>
          </w:p>
        </w:tc>
      </w:tr>
      <w:tr w:rsidR="00410504" w:rsidRPr="00410504" w:rsidTr="00410504">
        <w:tc>
          <w:tcPr>
            <w:tcW w:w="543" w:type="dxa"/>
            <w:shd w:val="clear" w:color="auto" w:fill="auto"/>
            <w:tcMar>
              <w:top w:w="80" w:type="dxa"/>
              <w:left w:w="80" w:type="dxa"/>
              <w:bottom w:w="80" w:type="dxa"/>
              <w:right w:w="80" w:type="dxa"/>
            </w:tcMar>
          </w:tcPr>
          <w:p w:rsidR="00410504" w:rsidRPr="00410504" w:rsidRDefault="00410504" w:rsidP="00410504">
            <w:pPr>
              <w:jc w:val="right"/>
              <w:rPr>
                <w:rFonts w:ascii="Arial" w:eastAsia="MS Mincho" w:hAnsi="Arial" w:cs="Arial"/>
                <w:sz w:val="20"/>
                <w:lang w:val="en-GB" w:eastAsia="ja-JP"/>
              </w:rPr>
            </w:pPr>
            <w:r w:rsidRPr="00410504">
              <w:rPr>
                <w:rFonts w:ascii="Arial" w:eastAsia="MS Mincho" w:hAnsi="Arial" w:cs="Arial"/>
                <w:b/>
                <w:bCs/>
                <w:color w:val="000000"/>
                <w:sz w:val="20"/>
                <w:lang w:val="en-GB" w:eastAsia="ja-JP"/>
              </w:rPr>
              <w:t>1</w:t>
            </w:r>
          </w:p>
        </w:tc>
        <w:tc>
          <w:tcPr>
            <w:tcW w:w="5383" w:type="dxa"/>
            <w:shd w:val="clear" w:color="auto" w:fill="auto"/>
            <w:tcMar>
              <w:top w:w="80" w:type="dxa"/>
              <w:left w:w="80" w:type="dxa"/>
              <w:bottom w:w="80" w:type="dxa"/>
              <w:right w:w="80" w:type="dxa"/>
            </w:tcMar>
          </w:tcPr>
          <w:p w:rsidR="00410504" w:rsidRPr="00410504" w:rsidRDefault="00410504" w:rsidP="00410504">
            <w:pPr>
              <w:rPr>
                <w:rFonts w:ascii="Arial" w:hAnsi="Arial" w:cs="Arial"/>
                <w:color w:val="000000"/>
                <w:sz w:val="20"/>
              </w:rPr>
            </w:pPr>
            <w:r w:rsidRPr="00410504">
              <w:rPr>
                <w:rFonts w:ascii="Arial" w:hAnsi="Arial" w:cs="Arial"/>
                <w:color w:val="000000"/>
                <w:sz w:val="20"/>
              </w:rPr>
              <w:t>Review of VTS Manual</w:t>
            </w:r>
          </w:p>
        </w:tc>
        <w:tc>
          <w:tcPr>
            <w:tcW w:w="2693" w:type="dxa"/>
            <w:shd w:val="clear" w:color="auto" w:fill="auto"/>
            <w:tcMar>
              <w:top w:w="80" w:type="dxa"/>
              <w:left w:w="80" w:type="dxa"/>
              <w:bottom w:w="80" w:type="dxa"/>
              <w:right w:w="80" w:type="dxa"/>
            </w:tcMar>
          </w:tcPr>
          <w:p w:rsidR="00410504" w:rsidRPr="00410504" w:rsidRDefault="00410504" w:rsidP="00410504">
            <w:pPr>
              <w:rPr>
                <w:rFonts w:ascii="Arial" w:eastAsia="Helvetica" w:hAnsi="Arial" w:cs="Arial"/>
                <w:color w:val="000000"/>
                <w:sz w:val="20"/>
              </w:rPr>
            </w:pPr>
            <w:r w:rsidRPr="00410504">
              <w:rPr>
                <w:rFonts w:ascii="Arial" w:hAnsi="Arial" w:cs="Arial"/>
                <w:color w:val="000000"/>
                <w:sz w:val="20"/>
              </w:rPr>
              <w:t>after VTS 40</w:t>
            </w:r>
          </w:p>
        </w:tc>
      </w:tr>
      <w:tr w:rsidR="00410504" w:rsidRPr="00410504" w:rsidTr="00410504">
        <w:tc>
          <w:tcPr>
            <w:tcW w:w="543" w:type="dxa"/>
            <w:shd w:val="clear" w:color="auto" w:fill="auto"/>
            <w:tcMar>
              <w:top w:w="80" w:type="dxa"/>
              <w:left w:w="80" w:type="dxa"/>
              <w:bottom w:w="80" w:type="dxa"/>
              <w:right w:w="80" w:type="dxa"/>
            </w:tcMar>
          </w:tcPr>
          <w:p w:rsidR="00410504" w:rsidRPr="00410504" w:rsidRDefault="00410504" w:rsidP="00410504">
            <w:pPr>
              <w:jc w:val="right"/>
              <w:rPr>
                <w:rFonts w:ascii="Arial" w:eastAsia="MS Mincho" w:hAnsi="Arial" w:cs="Arial"/>
                <w:sz w:val="20"/>
                <w:lang w:val="en-GB" w:eastAsia="ja-JP"/>
              </w:rPr>
            </w:pPr>
            <w:r w:rsidRPr="00410504">
              <w:rPr>
                <w:rFonts w:ascii="Arial" w:eastAsia="MS Mincho" w:hAnsi="Arial" w:cs="Arial"/>
                <w:b/>
                <w:bCs/>
                <w:color w:val="000000"/>
                <w:sz w:val="20"/>
                <w:lang w:val="en-GB" w:eastAsia="ja-JP"/>
              </w:rPr>
              <w:t>2</w:t>
            </w:r>
          </w:p>
        </w:tc>
        <w:tc>
          <w:tcPr>
            <w:tcW w:w="5383" w:type="dxa"/>
            <w:shd w:val="clear" w:color="auto" w:fill="auto"/>
            <w:tcMar>
              <w:top w:w="80" w:type="dxa"/>
              <w:left w:w="80" w:type="dxa"/>
              <w:bottom w:w="80" w:type="dxa"/>
              <w:right w:w="80" w:type="dxa"/>
            </w:tcMar>
          </w:tcPr>
          <w:p w:rsidR="00410504" w:rsidRPr="00410504" w:rsidRDefault="00410504" w:rsidP="00410504">
            <w:pPr>
              <w:rPr>
                <w:rFonts w:ascii="Arial" w:hAnsi="Arial" w:cs="Arial"/>
                <w:color w:val="000000"/>
                <w:sz w:val="20"/>
                <w:lang w:val="en-US"/>
              </w:rPr>
            </w:pPr>
            <w:r w:rsidRPr="00410504">
              <w:rPr>
                <w:rFonts w:ascii="Arial" w:hAnsi="Arial" w:cs="Arial"/>
                <w:color w:val="000000"/>
                <w:sz w:val="20"/>
                <w:lang w:val="en-US"/>
              </w:rPr>
              <w:t>Changes submitted to WG chairs</w:t>
            </w:r>
          </w:p>
        </w:tc>
        <w:tc>
          <w:tcPr>
            <w:tcW w:w="2693" w:type="dxa"/>
            <w:shd w:val="clear" w:color="auto" w:fill="EEEEEE"/>
            <w:tcMar>
              <w:top w:w="80" w:type="dxa"/>
              <w:left w:w="80" w:type="dxa"/>
              <w:bottom w:w="80" w:type="dxa"/>
              <w:right w:w="80" w:type="dxa"/>
            </w:tcMar>
          </w:tcPr>
          <w:p w:rsidR="00410504" w:rsidRPr="00410504" w:rsidRDefault="00410504" w:rsidP="00410504">
            <w:pPr>
              <w:rPr>
                <w:rFonts w:ascii="Arial" w:eastAsia="Helvetica" w:hAnsi="Arial" w:cs="Arial"/>
                <w:color w:val="000000"/>
                <w:sz w:val="20"/>
              </w:rPr>
            </w:pPr>
            <w:r w:rsidRPr="00410504">
              <w:rPr>
                <w:rFonts w:ascii="Arial" w:hAnsi="Arial" w:cs="Arial"/>
                <w:color w:val="000000"/>
                <w:sz w:val="20"/>
              </w:rPr>
              <w:t>02-12-2015</w:t>
            </w:r>
          </w:p>
        </w:tc>
      </w:tr>
      <w:tr w:rsidR="00410504" w:rsidRPr="00410504" w:rsidTr="00410504">
        <w:tc>
          <w:tcPr>
            <w:tcW w:w="543" w:type="dxa"/>
            <w:shd w:val="clear" w:color="auto" w:fill="auto"/>
            <w:tcMar>
              <w:top w:w="80" w:type="dxa"/>
              <w:left w:w="80" w:type="dxa"/>
              <w:bottom w:w="80" w:type="dxa"/>
              <w:right w:w="80" w:type="dxa"/>
            </w:tcMar>
          </w:tcPr>
          <w:p w:rsidR="00410504" w:rsidRPr="00410504" w:rsidRDefault="00410504" w:rsidP="00410504">
            <w:pPr>
              <w:jc w:val="right"/>
              <w:rPr>
                <w:rFonts w:ascii="Arial" w:eastAsia="MS Mincho" w:hAnsi="Arial" w:cs="Arial"/>
                <w:sz w:val="20"/>
                <w:lang w:val="en-GB" w:eastAsia="ja-JP"/>
              </w:rPr>
            </w:pPr>
            <w:r w:rsidRPr="00410504">
              <w:rPr>
                <w:rFonts w:ascii="Arial" w:eastAsia="MS Mincho" w:hAnsi="Arial" w:cs="Arial"/>
                <w:b/>
                <w:bCs/>
                <w:color w:val="000000"/>
                <w:sz w:val="20"/>
                <w:lang w:val="en-GB" w:eastAsia="ja-JP"/>
              </w:rPr>
              <w:t>3</w:t>
            </w:r>
          </w:p>
        </w:tc>
        <w:tc>
          <w:tcPr>
            <w:tcW w:w="5383" w:type="dxa"/>
            <w:shd w:val="clear" w:color="auto" w:fill="auto"/>
            <w:tcMar>
              <w:top w:w="80" w:type="dxa"/>
              <w:left w:w="80" w:type="dxa"/>
              <w:bottom w:w="80" w:type="dxa"/>
              <w:right w:w="80" w:type="dxa"/>
            </w:tcMar>
          </w:tcPr>
          <w:p w:rsidR="00410504" w:rsidRPr="00410504" w:rsidRDefault="00410504" w:rsidP="00410504">
            <w:pPr>
              <w:rPr>
                <w:rFonts w:ascii="Arial" w:hAnsi="Arial" w:cs="Arial"/>
                <w:color w:val="000000"/>
                <w:sz w:val="20"/>
                <w:lang w:val="en-US"/>
              </w:rPr>
            </w:pPr>
            <w:r w:rsidRPr="00410504">
              <w:rPr>
                <w:rFonts w:ascii="Arial" w:hAnsi="Arial" w:cs="Arial"/>
                <w:color w:val="000000"/>
                <w:sz w:val="20"/>
                <w:lang w:val="en-US"/>
              </w:rPr>
              <w:t>Changes submitted to editor by WG chairs</w:t>
            </w:r>
          </w:p>
        </w:tc>
        <w:tc>
          <w:tcPr>
            <w:tcW w:w="2693" w:type="dxa"/>
            <w:shd w:val="clear" w:color="auto" w:fill="auto"/>
            <w:tcMar>
              <w:top w:w="80" w:type="dxa"/>
              <w:left w:w="80" w:type="dxa"/>
              <w:bottom w:w="80" w:type="dxa"/>
              <w:right w:w="80" w:type="dxa"/>
            </w:tcMar>
          </w:tcPr>
          <w:p w:rsidR="00410504" w:rsidRPr="00410504" w:rsidRDefault="00410504" w:rsidP="00410504">
            <w:pPr>
              <w:rPr>
                <w:rFonts w:ascii="Arial" w:eastAsia="Helvetica" w:hAnsi="Arial" w:cs="Arial"/>
                <w:color w:val="000000"/>
                <w:sz w:val="20"/>
              </w:rPr>
            </w:pPr>
            <w:r w:rsidRPr="00410504">
              <w:rPr>
                <w:rFonts w:ascii="Arial" w:hAnsi="Arial" w:cs="Arial"/>
                <w:color w:val="000000"/>
                <w:sz w:val="20"/>
              </w:rPr>
              <w:t>14-12-2015</w:t>
            </w:r>
          </w:p>
        </w:tc>
      </w:tr>
      <w:tr w:rsidR="00410504" w:rsidRPr="00410504" w:rsidTr="00410504">
        <w:tc>
          <w:tcPr>
            <w:tcW w:w="543" w:type="dxa"/>
            <w:shd w:val="clear" w:color="auto" w:fill="auto"/>
            <w:tcMar>
              <w:top w:w="80" w:type="dxa"/>
              <w:left w:w="80" w:type="dxa"/>
              <w:bottom w:w="80" w:type="dxa"/>
              <w:right w:w="80" w:type="dxa"/>
            </w:tcMar>
          </w:tcPr>
          <w:p w:rsidR="00410504" w:rsidRPr="00410504" w:rsidRDefault="00410504" w:rsidP="00410504">
            <w:pPr>
              <w:jc w:val="right"/>
              <w:rPr>
                <w:rFonts w:ascii="Arial" w:eastAsia="MS Mincho" w:hAnsi="Arial" w:cs="Arial"/>
                <w:sz w:val="20"/>
                <w:lang w:val="en-GB" w:eastAsia="ja-JP"/>
              </w:rPr>
            </w:pPr>
            <w:r w:rsidRPr="00410504">
              <w:rPr>
                <w:rFonts w:ascii="Arial" w:eastAsia="MS Mincho" w:hAnsi="Arial" w:cs="Arial"/>
                <w:b/>
                <w:bCs/>
                <w:color w:val="000000"/>
                <w:sz w:val="20"/>
                <w:lang w:val="en-GB" w:eastAsia="ja-JP"/>
              </w:rPr>
              <w:t>4</w:t>
            </w:r>
          </w:p>
        </w:tc>
        <w:tc>
          <w:tcPr>
            <w:tcW w:w="5383" w:type="dxa"/>
            <w:shd w:val="clear" w:color="auto" w:fill="auto"/>
            <w:tcMar>
              <w:top w:w="80" w:type="dxa"/>
              <w:left w:w="80" w:type="dxa"/>
              <w:bottom w:w="80" w:type="dxa"/>
              <w:right w:w="80" w:type="dxa"/>
            </w:tcMar>
          </w:tcPr>
          <w:p w:rsidR="00410504" w:rsidRPr="00410504" w:rsidRDefault="00410504" w:rsidP="00410504">
            <w:pPr>
              <w:rPr>
                <w:rFonts w:ascii="Arial" w:hAnsi="Arial" w:cs="Arial"/>
                <w:color w:val="000000"/>
                <w:sz w:val="20"/>
                <w:lang w:val="en-US"/>
              </w:rPr>
            </w:pPr>
            <w:commentRangeStart w:id="1"/>
            <w:r w:rsidRPr="00410504">
              <w:rPr>
                <w:rFonts w:ascii="Arial" w:hAnsi="Arial" w:cs="Arial"/>
                <w:color w:val="000000"/>
                <w:sz w:val="20"/>
                <w:lang w:val="en-US"/>
              </w:rPr>
              <w:t>First draft circulated to Committee Members</w:t>
            </w:r>
          </w:p>
        </w:tc>
        <w:tc>
          <w:tcPr>
            <w:tcW w:w="2693" w:type="dxa"/>
            <w:shd w:val="clear" w:color="auto" w:fill="EEEEEE"/>
            <w:tcMar>
              <w:top w:w="80" w:type="dxa"/>
              <w:left w:w="80" w:type="dxa"/>
              <w:bottom w:w="80" w:type="dxa"/>
              <w:right w:w="80" w:type="dxa"/>
            </w:tcMar>
          </w:tcPr>
          <w:p w:rsidR="00410504" w:rsidRPr="00410504" w:rsidRDefault="00410504" w:rsidP="00410504">
            <w:pPr>
              <w:rPr>
                <w:rFonts w:ascii="Arial" w:eastAsia="Helvetica" w:hAnsi="Arial" w:cs="Arial"/>
                <w:color w:val="000000"/>
                <w:sz w:val="20"/>
              </w:rPr>
            </w:pPr>
            <w:r w:rsidRPr="00410504">
              <w:rPr>
                <w:rFonts w:ascii="Arial" w:hAnsi="Arial" w:cs="Arial"/>
                <w:color w:val="000000"/>
                <w:sz w:val="20"/>
              </w:rPr>
              <w:t>4-01-2016</w:t>
            </w:r>
            <w:commentRangeEnd w:id="1"/>
            <w:r w:rsidR="00A463FC">
              <w:rPr>
                <w:rStyle w:val="Kommentarsreferens"/>
                <w:rFonts w:eastAsiaTheme="minorHAnsi" w:cstheme="minorBidi"/>
                <w:bdr w:val="none" w:sz="0" w:space="0" w:color="auto"/>
                <w:lang w:val="sv-SE" w:eastAsia="en-US"/>
              </w:rPr>
              <w:commentReference w:id="1"/>
            </w:r>
          </w:p>
        </w:tc>
      </w:tr>
      <w:tr w:rsidR="00410504" w:rsidRPr="00410504" w:rsidTr="00410504">
        <w:tc>
          <w:tcPr>
            <w:tcW w:w="543" w:type="dxa"/>
            <w:shd w:val="clear" w:color="auto" w:fill="auto"/>
            <w:tcMar>
              <w:top w:w="80" w:type="dxa"/>
              <w:left w:w="80" w:type="dxa"/>
              <w:bottom w:w="80" w:type="dxa"/>
              <w:right w:w="80" w:type="dxa"/>
            </w:tcMar>
          </w:tcPr>
          <w:p w:rsidR="00410504" w:rsidRPr="00410504" w:rsidRDefault="00410504" w:rsidP="00410504">
            <w:pPr>
              <w:jc w:val="right"/>
              <w:rPr>
                <w:rFonts w:ascii="Arial" w:eastAsia="MS Mincho" w:hAnsi="Arial" w:cs="Arial"/>
                <w:sz w:val="20"/>
                <w:lang w:val="en-GB" w:eastAsia="ja-JP"/>
              </w:rPr>
            </w:pPr>
            <w:r w:rsidRPr="00410504">
              <w:rPr>
                <w:rFonts w:ascii="Arial" w:eastAsia="MS Mincho" w:hAnsi="Arial" w:cs="Arial"/>
                <w:b/>
                <w:bCs/>
                <w:color w:val="000000"/>
                <w:sz w:val="20"/>
                <w:lang w:val="en-GB" w:eastAsia="ja-JP"/>
              </w:rPr>
              <w:t>5</w:t>
            </w:r>
          </w:p>
        </w:tc>
        <w:tc>
          <w:tcPr>
            <w:tcW w:w="5383" w:type="dxa"/>
            <w:shd w:val="clear" w:color="auto" w:fill="auto"/>
            <w:tcMar>
              <w:top w:w="80" w:type="dxa"/>
              <w:left w:w="80" w:type="dxa"/>
              <w:bottom w:w="80" w:type="dxa"/>
              <w:right w:w="80" w:type="dxa"/>
            </w:tcMar>
          </w:tcPr>
          <w:p w:rsidR="00410504" w:rsidRPr="00410504" w:rsidRDefault="00410504" w:rsidP="00410504">
            <w:pPr>
              <w:rPr>
                <w:rFonts w:ascii="Arial" w:eastAsia="Helvetica" w:hAnsi="Arial" w:cs="Arial"/>
                <w:b/>
                <w:bCs/>
                <w:color w:val="000000"/>
                <w:sz w:val="20"/>
                <w:lang w:val="en-US"/>
              </w:rPr>
            </w:pPr>
            <w:r w:rsidRPr="00410504">
              <w:rPr>
                <w:rFonts w:ascii="Arial" w:eastAsia="Helvetica" w:hAnsi="Arial" w:cs="Arial"/>
                <w:color w:val="000000"/>
                <w:sz w:val="20"/>
                <w:lang w:val="en-US"/>
              </w:rPr>
              <w:t>Deadline for comments to Correspondence Group</w:t>
            </w:r>
          </w:p>
        </w:tc>
        <w:tc>
          <w:tcPr>
            <w:tcW w:w="2693" w:type="dxa"/>
            <w:shd w:val="clear" w:color="auto" w:fill="auto"/>
            <w:tcMar>
              <w:top w:w="80" w:type="dxa"/>
              <w:left w:w="80" w:type="dxa"/>
              <w:bottom w:w="80" w:type="dxa"/>
              <w:right w:w="80" w:type="dxa"/>
            </w:tcMar>
          </w:tcPr>
          <w:p w:rsidR="00410504" w:rsidRPr="00410504" w:rsidRDefault="00410504" w:rsidP="00410504">
            <w:pPr>
              <w:rPr>
                <w:rFonts w:ascii="Arial" w:eastAsia="Helvetica" w:hAnsi="Arial" w:cs="Arial"/>
                <w:color w:val="000000"/>
                <w:sz w:val="20"/>
              </w:rPr>
            </w:pPr>
            <w:r w:rsidRPr="00410504">
              <w:rPr>
                <w:rFonts w:ascii="Arial" w:hAnsi="Arial" w:cs="Arial"/>
                <w:color w:val="000000"/>
                <w:sz w:val="20"/>
              </w:rPr>
              <w:t>25-01-2016</w:t>
            </w:r>
          </w:p>
        </w:tc>
      </w:tr>
      <w:tr w:rsidR="00410504" w:rsidRPr="00410504" w:rsidTr="00410504">
        <w:tc>
          <w:tcPr>
            <w:tcW w:w="543" w:type="dxa"/>
            <w:shd w:val="clear" w:color="auto" w:fill="auto"/>
            <w:tcMar>
              <w:top w:w="80" w:type="dxa"/>
              <w:left w:w="80" w:type="dxa"/>
              <w:bottom w:w="80" w:type="dxa"/>
              <w:right w:w="80" w:type="dxa"/>
            </w:tcMar>
          </w:tcPr>
          <w:p w:rsidR="00410504" w:rsidRPr="00410504" w:rsidRDefault="00410504" w:rsidP="00410504">
            <w:pPr>
              <w:jc w:val="right"/>
              <w:rPr>
                <w:rFonts w:ascii="Arial" w:eastAsia="MS Mincho" w:hAnsi="Arial" w:cs="Arial"/>
                <w:sz w:val="20"/>
                <w:lang w:val="en-GB" w:eastAsia="ja-JP"/>
              </w:rPr>
            </w:pPr>
            <w:r w:rsidRPr="00410504">
              <w:rPr>
                <w:rFonts w:ascii="Arial" w:eastAsia="MS Mincho" w:hAnsi="Arial" w:cs="Arial"/>
                <w:b/>
                <w:bCs/>
                <w:color w:val="000000"/>
                <w:sz w:val="20"/>
                <w:lang w:val="en-GB" w:eastAsia="ja-JP"/>
              </w:rPr>
              <w:t>6</w:t>
            </w:r>
          </w:p>
        </w:tc>
        <w:tc>
          <w:tcPr>
            <w:tcW w:w="5383" w:type="dxa"/>
            <w:shd w:val="clear" w:color="auto" w:fill="auto"/>
            <w:tcMar>
              <w:top w:w="80" w:type="dxa"/>
              <w:left w:w="80" w:type="dxa"/>
              <w:bottom w:w="80" w:type="dxa"/>
              <w:right w:w="80" w:type="dxa"/>
            </w:tcMar>
          </w:tcPr>
          <w:p w:rsidR="00410504" w:rsidRPr="00410504" w:rsidRDefault="00410504" w:rsidP="00410504">
            <w:pPr>
              <w:rPr>
                <w:rFonts w:ascii="Arial" w:hAnsi="Arial" w:cs="Arial"/>
                <w:color w:val="000000"/>
                <w:sz w:val="20"/>
                <w:lang w:val="en-US"/>
              </w:rPr>
            </w:pPr>
            <w:r w:rsidRPr="00410504">
              <w:rPr>
                <w:rFonts w:ascii="Arial" w:hAnsi="Arial" w:cs="Arial"/>
                <w:color w:val="000000"/>
                <w:sz w:val="20"/>
                <w:lang w:val="en-US"/>
              </w:rPr>
              <w:t xml:space="preserve">Final draft for committee approval </w:t>
            </w:r>
          </w:p>
        </w:tc>
        <w:tc>
          <w:tcPr>
            <w:tcW w:w="2693" w:type="dxa"/>
            <w:shd w:val="clear" w:color="auto" w:fill="EEEEEE"/>
            <w:tcMar>
              <w:top w:w="80" w:type="dxa"/>
              <w:left w:w="80" w:type="dxa"/>
              <w:bottom w:w="80" w:type="dxa"/>
              <w:right w:w="80" w:type="dxa"/>
            </w:tcMar>
          </w:tcPr>
          <w:p w:rsidR="00410504" w:rsidRPr="00410504" w:rsidRDefault="00410504" w:rsidP="00410504">
            <w:pPr>
              <w:rPr>
                <w:rFonts w:ascii="Arial" w:eastAsia="Helvetica" w:hAnsi="Arial" w:cs="Arial"/>
                <w:color w:val="000000"/>
                <w:sz w:val="20"/>
              </w:rPr>
            </w:pPr>
            <w:r w:rsidRPr="00410504">
              <w:rPr>
                <w:rFonts w:ascii="Arial" w:hAnsi="Arial" w:cs="Arial"/>
                <w:color w:val="000000"/>
                <w:sz w:val="20"/>
              </w:rPr>
              <w:t>08-02-2016</w:t>
            </w:r>
          </w:p>
        </w:tc>
      </w:tr>
      <w:tr w:rsidR="00410504" w:rsidRPr="00410504" w:rsidTr="00410504">
        <w:tc>
          <w:tcPr>
            <w:tcW w:w="543" w:type="dxa"/>
            <w:shd w:val="clear" w:color="auto" w:fill="auto"/>
            <w:tcMar>
              <w:top w:w="80" w:type="dxa"/>
              <w:left w:w="80" w:type="dxa"/>
              <w:bottom w:w="80" w:type="dxa"/>
              <w:right w:w="80" w:type="dxa"/>
            </w:tcMar>
          </w:tcPr>
          <w:p w:rsidR="00410504" w:rsidRPr="00410504" w:rsidRDefault="00410504" w:rsidP="00410504">
            <w:pPr>
              <w:rPr>
                <w:rFonts w:ascii="Arial" w:eastAsia="MS Mincho" w:hAnsi="Arial" w:cs="Arial"/>
                <w:sz w:val="20"/>
                <w:lang w:val="en-GB" w:eastAsia="ja-JP"/>
              </w:rPr>
            </w:pPr>
          </w:p>
        </w:tc>
        <w:tc>
          <w:tcPr>
            <w:tcW w:w="5383" w:type="dxa"/>
            <w:shd w:val="clear" w:color="auto" w:fill="auto"/>
            <w:tcMar>
              <w:top w:w="80" w:type="dxa"/>
              <w:left w:w="80" w:type="dxa"/>
              <w:bottom w:w="80" w:type="dxa"/>
              <w:right w:w="80" w:type="dxa"/>
            </w:tcMar>
          </w:tcPr>
          <w:p w:rsidR="00410504" w:rsidRPr="00410504" w:rsidRDefault="00410504" w:rsidP="00410504">
            <w:pPr>
              <w:rPr>
                <w:rFonts w:ascii="Arial" w:eastAsia="Helvetica" w:hAnsi="Arial" w:cs="Arial"/>
                <w:b/>
                <w:bCs/>
                <w:color w:val="000000"/>
                <w:sz w:val="20"/>
              </w:rPr>
            </w:pPr>
            <w:r w:rsidRPr="00410504">
              <w:rPr>
                <w:rFonts w:ascii="Arial" w:hAnsi="Arial" w:cs="Arial"/>
                <w:b/>
                <w:bCs/>
                <w:color w:val="000000"/>
                <w:sz w:val="20"/>
              </w:rPr>
              <w:t>VTS 41</w:t>
            </w:r>
          </w:p>
        </w:tc>
        <w:tc>
          <w:tcPr>
            <w:tcW w:w="2693" w:type="dxa"/>
            <w:shd w:val="clear" w:color="auto" w:fill="auto"/>
            <w:tcMar>
              <w:top w:w="80" w:type="dxa"/>
              <w:left w:w="80" w:type="dxa"/>
              <w:bottom w:w="80" w:type="dxa"/>
              <w:right w:w="80" w:type="dxa"/>
            </w:tcMar>
          </w:tcPr>
          <w:p w:rsidR="00410504" w:rsidRPr="00410504" w:rsidRDefault="00410504" w:rsidP="00410504">
            <w:pPr>
              <w:rPr>
                <w:rFonts w:ascii="Arial" w:eastAsia="Helvetica" w:hAnsi="Arial" w:cs="Arial"/>
                <w:b/>
                <w:bCs/>
                <w:color w:val="000000"/>
                <w:sz w:val="20"/>
              </w:rPr>
            </w:pPr>
            <w:r w:rsidRPr="00410504">
              <w:rPr>
                <w:rFonts w:ascii="Arial" w:hAnsi="Arial" w:cs="Arial"/>
                <w:b/>
                <w:bCs/>
                <w:color w:val="000000"/>
                <w:sz w:val="20"/>
              </w:rPr>
              <w:t>07-03-2016</w:t>
            </w:r>
          </w:p>
        </w:tc>
      </w:tr>
    </w:tbl>
    <w:p w:rsidR="00410504" w:rsidRPr="00410504" w:rsidRDefault="00410504" w:rsidP="00410504">
      <w:pPr>
        <w:pBdr>
          <w:top w:val="nil"/>
          <w:left w:val="nil"/>
          <w:bottom w:val="nil"/>
          <w:right w:val="nil"/>
          <w:between w:val="nil"/>
          <w:bar w:val="nil"/>
        </w:pBdr>
        <w:rPr>
          <w:rFonts w:ascii="Helvetica" w:eastAsia="Arial Unicode MS" w:hAnsi="Helvetica" w:cs="Arial Unicode MS"/>
          <w:color w:val="000000"/>
          <w:sz w:val="16"/>
          <w:szCs w:val="16"/>
          <w:bdr w:val="nil"/>
          <w:lang w:val="nl-NL" w:eastAsia="nl-NL"/>
        </w:rPr>
      </w:pPr>
    </w:p>
    <w:p w:rsidR="00410504" w:rsidRPr="00410504" w:rsidRDefault="00410504" w:rsidP="00410504">
      <w:pPr>
        <w:spacing w:after="120"/>
        <w:jc w:val="both"/>
        <w:rPr>
          <w:rFonts w:ascii="Arial" w:eastAsia="Times New Roman" w:hAnsi="Arial" w:cs="Arial"/>
          <w:sz w:val="22"/>
          <w:lang w:val="en-GB"/>
        </w:rPr>
      </w:pPr>
      <w:r w:rsidRPr="00410504">
        <w:rPr>
          <w:rFonts w:ascii="Arial" w:eastAsia="Times New Roman" w:hAnsi="Arial" w:cs="Arial"/>
          <w:sz w:val="22"/>
          <w:lang w:val="en-GB"/>
        </w:rPr>
        <w:t xml:space="preserve">Procedure: </w:t>
      </w:r>
    </w:p>
    <w:p w:rsidR="00410504" w:rsidRPr="00410504" w:rsidRDefault="00410504" w:rsidP="00410504">
      <w:pPr>
        <w:tabs>
          <w:tab w:val="num" w:pos="567"/>
        </w:tabs>
        <w:ind w:left="567" w:hanging="567"/>
        <w:jc w:val="both"/>
        <w:rPr>
          <w:rFonts w:ascii="Arial" w:eastAsia="MS Mincho" w:hAnsi="Arial" w:cs="Calibri"/>
          <w:sz w:val="22"/>
          <w:lang w:val="en-US" w:eastAsia="ja-JP"/>
        </w:rPr>
      </w:pPr>
      <w:r w:rsidRPr="00410504">
        <w:rPr>
          <w:rFonts w:ascii="Arial" w:eastAsia="MS Mincho" w:hAnsi="Arial" w:cs="Calibri"/>
          <w:sz w:val="22"/>
          <w:lang w:val="en-US" w:eastAsia="ja-JP"/>
        </w:rPr>
        <w:t>WG members start to review the VTS-Manual directly after VTS 40.</w:t>
      </w:r>
    </w:p>
    <w:p w:rsidR="00410504" w:rsidRPr="00410504" w:rsidRDefault="00410504" w:rsidP="00410504">
      <w:pPr>
        <w:tabs>
          <w:tab w:val="num" w:pos="567"/>
        </w:tabs>
        <w:ind w:left="567" w:hanging="567"/>
        <w:jc w:val="both"/>
        <w:rPr>
          <w:rFonts w:ascii="Arial" w:eastAsia="MS Mincho" w:hAnsi="Arial" w:cs="Calibri"/>
          <w:sz w:val="22"/>
          <w:lang w:val="en-US" w:eastAsia="ja-JP"/>
        </w:rPr>
      </w:pPr>
      <w:r w:rsidRPr="00410504">
        <w:rPr>
          <w:rFonts w:ascii="Arial" w:eastAsia="MS Mincho" w:hAnsi="Arial" w:cs="Calibri"/>
          <w:sz w:val="22"/>
          <w:lang w:val="en-US" w:eastAsia="ja-JP"/>
        </w:rPr>
        <w:t xml:space="preserve">WG members send their comments to the WG chairs and vice-chairs.  </w:t>
      </w:r>
    </w:p>
    <w:p w:rsidR="00410504" w:rsidRPr="00410504" w:rsidRDefault="00410504" w:rsidP="00410504">
      <w:pPr>
        <w:tabs>
          <w:tab w:val="num" w:pos="567"/>
        </w:tabs>
        <w:ind w:left="567" w:hanging="567"/>
        <w:jc w:val="both"/>
        <w:rPr>
          <w:rFonts w:ascii="Arial" w:eastAsia="MS Mincho" w:hAnsi="Arial" w:cs="Calibri"/>
          <w:sz w:val="22"/>
          <w:lang w:val="en-US" w:eastAsia="ja-JP"/>
        </w:rPr>
      </w:pPr>
      <w:r w:rsidRPr="00410504">
        <w:rPr>
          <w:rFonts w:ascii="Arial" w:eastAsia="MS Mincho" w:hAnsi="Arial" w:cs="Calibri"/>
          <w:sz w:val="22"/>
          <w:lang w:val="en-US" w:eastAsia="ja-JP"/>
        </w:rPr>
        <w:t xml:space="preserve">WG and vice-chairs provide their input to the Editor. </w:t>
      </w:r>
    </w:p>
    <w:p w:rsidR="00410504" w:rsidRPr="00410504" w:rsidRDefault="00410504" w:rsidP="00410504">
      <w:pPr>
        <w:tabs>
          <w:tab w:val="num" w:pos="567"/>
        </w:tabs>
        <w:ind w:left="567" w:hanging="567"/>
        <w:jc w:val="both"/>
        <w:rPr>
          <w:rFonts w:ascii="Arial" w:eastAsia="MS Mincho" w:hAnsi="Arial" w:cs="Calibri"/>
          <w:sz w:val="22"/>
          <w:lang w:val="en-US" w:eastAsia="ja-JP"/>
        </w:rPr>
      </w:pPr>
      <w:r w:rsidRPr="00410504">
        <w:rPr>
          <w:rFonts w:ascii="Arial" w:eastAsia="MS Mincho" w:hAnsi="Arial" w:cs="Calibri"/>
          <w:sz w:val="22"/>
          <w:lang w:val="en-US" w:eastAsia="ja-JP"/>
        </w:rPr>
        <w:t xml:space="preserve">Editor combines the information into one VTS manual document and then he sends it via the IALA secretariat to the Committee Members. </w:t>
      </w:r>
    </w:p>
    <w:p w:rsidR="00410504" w:rsidRPr="00410504" w:rsidRDefault="00410504" w:rsidP="00410504">
      <w:pPr>
        <w:tabs>
          <w:tab w:val="num" w:pos="567"/>
        </w:tabs>
        <w:ind w:left="567" w:hanging="567"/>
        <w:jc w:val="both"/>
        <w:rPr>
          <w:rFonts w:ascii="Arial" w:eastAsia="MS Mincho" w:hAnsi="Arial" w:cs="Calibri"/>
          <w:sz w:val="22"/>
          <w:lang w:val="en-US" w:eastAsia="ja-JP"/>
        </w:rPr>
      </w:pPr>
      <w:r w:rsidRPr="00410504">
        <w:rPr>
          <w:rFonts w:ascii="Arial" w:eastAsia="MS Mincho" w:hAnsi="Arial" w:cs="Calibri"/>
          <w:sz w:val="22"/>
          <w:lang w:val="en-US" w:eastAsia="ja-JP"/>
        </w:rPr>
        <w:t xml:space="preserve">The mainly editorial or correctional comments by the Committee Members on this version will be considered by the Correspondence Group. The Correspondence Group consists of: committee chair and vice-chair and WG chairs and </w:t>
      </w:r>
      <w:commentRangeStart w:id="2"/>
      <w:r w:rsidRPr="00410504">
        <w:rPr>
          <w:rFonts w:ascii="Arial" w:eastAsia="MS Mincho" w:hAnsi="Arial" w:cs="Calibri"/>
          <w:sz w:val="22"/>
          <w:lang w:val="en-US" w:eastAsia="ja-JP"/>
        </w:rPr>
        <w:t xml:space="preserve">vice-chairs </w:t>
      </w:r>
      <w:commentRangeEnd w:id="2"/>
      <w:r w:rsidR="00FC1A52">
        <w:rPr>
          <w:rStyle w:val="Kommentarsreferens"/>
        </w:rPr>
        <w:commentReference w:id="2"/>
      </w:r>
      <w:r w:rsidRPr="00410504">
        <w:rPr>
          <w:rFonts w:ascii="Arial" w:eastAsia="MS Mincho" w:hAnsi="Arial" w:cs="Calibri"/>
          <w:sz w:val="22"/>
          <w:lang w:val="en-US" w:eastAsia="ja-JP"/>
        </w:rPr>
        <w:t>and the editor.</w:t>
      </w:r>
    </w:p>
    <w:p w:rsidR="00410504" w:rsidRPr="00410504" w:rsidRDefault="00410504" w:rsidP="00410504">
      <w:pPr>
        <w:ind w:left="567" w:hanging="567"/>
        <w:jc w:val="both"/>
        <w:rPr>
          <w:rFonts w:ascii="Arial" w:eastAsia="MS Mincho" w:hAnsi="Arial" w:cs="Calibri"/>
          <w:sz w:val="22"/>
          <w:lang w:val="en-US" w:eastAsia="ja-JP"/>
        </w:rPr>
      </w:pPr>
    </w:p>
    <w:p w:rsidR="00410504" w:rsidRDefault="00410504">
      <w:pPr>
        <w:spacing w:after="200" w:line="276" w:lineRule="auto"/>
        <w:rPr>
          <w:rFonts w:ascii="Arial" w:eastAsia="MS Mincho" w:hAnsi="Arial" w:cs="Calibri"/>
          <w:sz w:val="22"/>
          <w:lang w:val="en-US" w:eastAsia="ja-JP"/>
        </w:rPr>
      </w:pPr>
      <w:r>
        <w:rPr>
          <w:rFonts w:ascii="Arial" w:eastAsia="MS Mincho" w:hAnsi="Arial" w:cs="Calibri"/>
          <w:sz w:val="22"/>
          <w:lang w:val="en-US" w:eastAsia="ja-JP"/>
        </w:rPr>
        <w:br w:type="page"/>
      </w:r>
    </w:p>
    <w:p w:rsidR="00410504" w:rsidRPr="00410504" w:rsidRDefault="00410504" w:rsidP="00410504">
      <w:pPr>
        <w:ind w:left="567" w:hanging="567"/>
        <w:jc w:val="both"/>
        <w:rPr>
          <w:rFonts w:ascii="Arial" w:eastAsia="MS Mincho" w:hAnsi="Arial" w:cs="Calibri"/>
          <w:sz w:val="22"/>
          <w:lang w:val="en-US" w:eastAsia="ja-JP"/>
        </w:rPr>
      </w:pPr>
      <w:r w:rsidRPr="00410504">
        <w:rPr>
          <w:rFonts w:ascii="Arial" w:eastAsia="MS Mincho" w:hAnsi="Arial" w:cs="Calibri"/>
          <w:sz w:val="22"/>
          <w:lang w:val="en-US" w:eastAsia="ja-JP"/>
        </w:rPr>
        <w:lastRenderedPageBreak/>
        <w:t>The current progress of the update is as follows:</w:t>
      </w:r>
    </w:p>
    <w:p w:rsidR="00410504" w:rsidRPr="00410504" w:rsidRDefault="00410504" w:rsidP="00410504">
      <w:pPr>
        <w:ind w:left="567" w:hanging="567"/>
        <w:jc w:val="both"/>
        <w:rPr>
          <w:rFonts w:ascii="Arial" w:eastAsia="MS Mincho" w:hAnsi="Arial" w:cs="Calibri"/>
          <w:sz w:val="16"/>
          <w:szCs w:val="16"/>
          <w:lang w:val="en-US" w:eastAsia="ja-JP"/>
        </w:rPr>
      </w:pPr>
    </w:p>
    <w:tbl>
      <w:tblPr>
        <w:tblStyle w:val="TableNormal1"/>
        <w:tblW w:w="6662" w:type="dxa"/>
        <w:tblInd w:w="364" w:type="dxa"/>
        <w:tblBorders>
          <w:top w:val="dotted" w:sz="4" w:space="0" w:color="000000"/>
          <w:left w:val="dotted" w:sz="4" w:space="0" w:color="000000"/>
          <w:bottom w:val="dotted" w:sz="4" w:space="0" w:color="000000"/>
          <w:right w:val="dotted" w:sz="4" w:space="0" w:color="000000"/>
          <w:insideH w:val="single" w:sz="2" w:space="0" w:color="000000"/>
          <w:insideV w:val="single" w:sz="2" w:space="0" w:color="000000"/>
        </w:tblBorders>
        <w:tblLayout w:type="fixed"/>
        <w:tblLook w:val="04A0"/>
      </w:tblPr>
      <w:tblGrid>
        <w:gridCol w:w="875"/>
        <w:gridCol w:w="2385"/>
        <w:gridCol w:w="3402"/>
      </w:tblGrid>
      <w:tr w:rsidR="00410504" w:rsidRPr="001F44CE" w:rsidTr="00816035">
        <w:trPr>
          <w:tblHeader/>
        </w:trPr>
        <w:tc>
          <w:tcPr>
            <w:tcW w:w="875" w:type="dxa"/>
            <w:tcBorders>
              <w:top w:val="nil"/>
              <w:left w:val="nil"/>
              <w:bottom w:val="single" w:sz="6" w:space="0" w:color="000000"/>
              <w:right w:val="nil"/>
            </w:tcBorders>
            <w:shd w:val="clear" w:color="auto" w:fill="auto"/>
            <w:tcMar>
              <w:top w:w="80" w:type="dxa"/>
              <w:left w:w="80" w:type="dxa"/>
              <w:bottom w:w="80" w:type="dxa"/>
              <w:right w:w="80" w:type="dxa"/>
            </w:tcMar>
          </w:tcPr>
          <w:p w:rsidR="00410504" w:rsidRPr="00410504" w:rsidRDefault="00410504" w:rsidP="00410504">
            <w:pPr>
              <w:ind w:right="-55"/>
              <w:rPr>
                <w:rFonts w:ascii="Helvetica" w:eastAsia="Helvetica" w:hAnsi="Helvetica" w:cs="Helvetica"/>
                <w:b/>
                <w:bCs/>
                <w:color w:val="000000"/>
                <w:sz w:val="20"/>
                <w:lang w:val="en-GB"/>
              </w:rPr>
            </w:pPr>
            <w:r w:rsidRPr="00410504">
              <w:rPr>
                <w:rFonts w:ascii="Helvetica" w:hAnsi="Helvetica" w:cs="Arial Unicode MS"/>
                <w:b/>
                <w:bCs/>
                <w:color w:val="000000"/>
                <w:sz w:val="20"/>
                <w:lang w:val="en-GB"/>
              </w:rPr>
              <w:t>Chapter</w:t>
            </w:r>
          </w:p>
        </w:tc>
        <w:tc>
          <w:tcPr>
            <w:tcW w:w="2385" w:type="dxa"/>
            <w:tcBorders>
              <w:top w:val="nil"/>
              <w:left w:val="nil"/>
              <w:bottom w:val="single" w:sz="6" w:space="0" w:color="000000"/>
              <w:right w:val="nil"/>
            </w:tcBorders>
            <w:shd w:val="clear" w:color="auto" w:fill="auto"/>
            <w:tcMar>
              <w:top w:w="80" w:type="dxa"/>
              <w:left w:w="80" w:type="dxa"/>
              <w:bottom w:w="80" w:type="dxa"/>
              <w:right w:w="80" w:type="dxa"/>
            </w:tcMar>
          </w:tcPr>
          <w:p w:rsidR="00410504" w:rsidRPr="00410504" w:rsidRDefault="00410504" w:rsidP="00410504">
            <w:pPr>
              <w:rPr>
                <w:rFonts w:ascii="Helvetica" w:eastAsia="Helvetica" w:hAnsi="Helvetica" w:cs="Helvetica"/>
                <w:b/>
                <w:bCs/>
                <w:color w:val="000000"/>
                <w:sz w:val="20"/>
                <w:lang w:val="en-GB"/>
              </w:rPr>
            </w:pPr>
            <w:r w:rsidRPr="00410504">
              <w:rPr>
                <w:rFonts w:ascii="Helvetica" w:hAnsi="Helvetica" w:cs="Arial Unicode MS"/>
                <w:b/>
                <w:bCs/>
                <w:color w:val="000000"/>
                <w:sz w:val="20"/>
                <w:lang w:val="en-GB"/>
              </w:rPr>
              <w:t>Review</w:t>
            </w:r>
          </w:p>
        </w:tc>
        <w:tc>
          <w:tcPr>
            <w:tcW w:w="3402" w:type="dxa"/>
            <w:tcBorders>
              <w:top w:val="nil"/>
              <w:left w:val="nil"/>
              <w:bottom w:val="single" w:sz="6" w:space="0" w:color="000000"/>
              <w:right w:val="nil"/>
            </w:tcBorders>
            <w:shd w:val="clear" w:color="auto" w:fill="auto"/>
            <w:tcMar>
              <w:top w:w="80" w:type="dxa"/>
              <w:left w:w="80" w:type="dxa"/>
              <w:bottom w:w="80" w:type="dxa"/>
              <w:right w:w="80" w:type="dxa"/>
            </w:tcMar>
          </w:tcPr>
          <w:p w:rsidR="00410504" w:rsidRPr="00410504" w:rsidRDefault="00410504" w:rsidP="00410504">
            <w:pPr>
              <w:rPr>
                <w:rFonts w:ascii="Helvetica" w:eastAsia="Helvetica" w:hAnsi="Helvetica" w:cs="Helvetica"/>
                <w:b/>
                <w:bCs/>
                <w:color w:val="000000"/>
                <w:sz w:val="20"/>
                <w:lang w:val="en-GB"/>
              </w:rPr>
            </w:pPr>
            <w:r w:rsidRPr="00410504">
              <w:rPr>
                <w:rFonts w:ascii="Helvetica" w:hAnsi="Helvetica" w:cs="Arial Unicode MS"/>
                <w:b/>
                <w:bCs/>
                <w:color w:val="000000"/>
                <w:sz w:val="20"/>
                <w:lang w:val="en-GB"/>
              </w:rPr>
              <w:t>Status in percentage of the task</w:t>
            </w:r>
          </w:p>
        </w:tc>
      </w:tr>
      <w:tr w:rsidR="00410504" w:rsidRPr="00410504" w:rsidTr="00816035">
        <w:tc>
          <w:tcPr>
            <w:tcW w:w="875" w:type="dxa"/>
            <w:tcBorders>
              <w:top w:val="single" w:sz="6" w:space="0" w:color="000000"/>
              <w:left w:val="nil"/>
              <w:bottom w:val="nil"/>
              <w:right w:val="single" w:sz="6" w:space="0" w:color="000000"/>
            </w:tcBorders>
            <w:shd w:val="clear" w:color="auto" w:fill="auto"/>
            <w:tcMar>
              <w:top w:w="80" w:type="dxa"/>
              <w:left w:w="80" w:type="dxa"/>
              <w:bottom w:w="80" w:type="dxa"/>
              <w:right w:w="80" w:type="dxa"/>
            </w:tcMar>
          </w:tcPr>
          <w:p w:rsidR="00410504" w:rsidRPr="00410504" w:rsidRDefault="00410504" w:rsidP="00410504">
            <w:pPr>
              <w:jc w:val="right"/>
              <w:rPr>
                <w:rFonts w:ascii="Arial" w:eastAsia="MS Mincho" w:hAnsi="Arial" w:cs="Arial"/>
                <w:sz w:val="20"/>
                <w:lang w:val="en-GB" w:eastAsia="ja-JP"/>
              </w:rPr>
            </w:pPr>
            <w:r w:rsidRPr="00410504">
              <w:rPr>
                <w:rFonts w:ascii="Arial" w:eastAsia="MS Mincho" w:hAnsi="Arial" w:cs="Arial"/>
                <w:b/>
                <w:bCs/>
                <w:color w:val="000000"/>
                <w:sz w:val="20"/>
                <w:lang w:val="en-GB" w:eastAsia="ja-JP"/>
              </w:rPr>
              <w:t>1</w:t>
            </w:r>
          </w:p>
        </w:tc>
        <w:tc>
          <w:tcPr>
            <w:tcW w:w="2385" w:type="dxa"/>
            <w:tcBorders>
              <w:top w:val="single" w:sz="6" w:space="0" w:color="000000"/>
              <w:left w:val="single" w:sz="6" w:space="0" w:color="000000"/>
              <w:bottom w:val="dotted" w:sz="4" w:space="0" w:color="000000"/>
              <w:right w:val="dotted" w:sz="4" w:space="0" w:color="000000"/>
            </w:tcBorders>
            <w:shd w:val="clear" w:color="auto" w:fill="auto"/>
            <w:tcMar>
              <w:top w:w="80" w:type="dxa"/>
              <w:left w:w="80" w:type="dxa"/>
              <w:bottom w:w="80" w:type="dxa"/>
              <w:right w:w="80" w:type="dxa"/>
            </w:tcMar>
          </w:tcPr>
          <w:p w:rsidR="00410504" w:rsidRPr="00410504" w:rsidRDefault="00410504" w:rsidP="00410504">
            <w:pPr>
              <w:rPr>
                <w:rFonts w:ascii="Arial" w:eastAsia="Helvetica" w:hAnsi="Arial" w:cs="Arial"/>
                <w:color w:val="000000"/>
                <w:sz w:val="20"/>
                <w:lang w:val="en-GB"/>
              </w:rPr>
            </w:pPr>
            <w:r w:rsidRPr="00410504">
              <w:rPr>
                <w:rFonts w:ascii="Arial" w:hAnsi="Arial" w:cs="Arial"/>
                <w:color w:val="000000"/>
                <w:sz w:val="20"/>
                <w:lang w:val="en-GB"/>
              </w:rPr>
              <w:t>Editor</w:t>
            </w:r>
          </w:p>
        </w:tc>
        <w:tc>
          <w:tcPr>
            <w:tcW w:w="3402" w:type="dxa"/>
            <w:tcBorders>
              <w:top w:val="single" w:sz="6" w:space="0" w:color="000000"/>
              <w:left w:val="dotted" w:sz="4" w:space="0" w:color="000000"/>
              <w:bottom w:val="dotted" w:sz="4" w:space="0" w:color="000000"/>
              <w:right w:val="nil"/>
            </w:tcBorders>
            <w:shd w:val="clear" w:color="auto" w:fill="auto"/>
            <w:tcMar>
              <w:top w:w="80" w:type="dxa"/>
              <w:left w:w="80" w:type="dxa"/>
              <w:bottom w:w="80" w:type="dxa"/>
              <w:right w:w="80" w:type="dxa"/>
            </w:tcMar>
          </w:tcPr>
          <w:p w:rsidR="00410504" w:rsidRPr="00410504" w:rsidRDefault="00410504" w:rsidP="00410504">
            <w:pPr>
              <w:rPr>
                <w:rFonts w:ascii="Arial" w:eastAsia="MS Mincho" w:hAnsi="Arial" w:cs="Arial"/>
                <w:sz w:val="20"/>
                <w:lang w:val="en-GB" w:eastAsia="ja-JP"/>
              </w:rPr>
            </w:pPr>
            <w:r w:rsidRPr="00410504">
              <w:rPr>
                <w:rFonts w:ascii="Arial" w:eastAsia="MS Mincho" w:hAnsi="Arial" w:cs="Arial"/>
                <w:sz w:val="20"/>
                <w:lang w:val="en-GB" w:eastAsia="ja-JP"/>
              </w:rPr>
              <w:t>90</w:t>
            </w:r>
          </w:p>
        </w:tc>
      </w:tr>
      <w:tr w:rsidR="00410504" w:rsidRPr="00410504" w:rsidTr="00816035">
        <w:tc>
          <w:tcPr>
            <w:tcW w:w="875" w:type="dxa"/>
            <w:tcBorders>
              <w:top w:val="nil"/>
              <w:left w:val="nil"/>
              <w:bottom w:val="nil"/>
              <w:right w:val="single" w:sz="6" w:space="0" w:color="000000"/>
            </w:tcBorders>
            <w:shd w:val="clear" w:color="auto" w:fill="auto"/>
            <w:tcMar>
              <w:top w:w="80" w:type="dxa"/>
              <w:left w:w="80" w:type="dxa"/>
              <w:bottom w:w="80" w:type="dxa"/>
              <w:right w:w="80" w:type="dxa"/>
            </w:tcMar>
          </w:tcPr>
          <w:p w:rsidR="00410504" w:rsidRPr="00410504" w:rsidRDefault="00410504" w:rsidP="00410504">
            <w:pPr>
              <w:jc w:val="right"/>
              <w:rPr>
                <w:rFonts w:ascii="Arial" w:eastAsia="MS Mincho" w:hAnsi="Arial" w:cs="Arial"/>
                <w:sz w:val="20"/>
                <w:lang w:val="en-GB" w:eastAsia="ja-JP"/>
              </w:rPr>
            </w:pPr>
            <w:r w:rsidRPr="00410504">
              <w:rPr>
                <w:rFonts w:ascii="Arial" w:eastAsia="MS Mincho" w:hAnsi="Arial" w:cs="Arial"/>
                <w:b/>
                <w:bCs/>
                <w:color w:val="000000"/>
                <w:sz w:val="20"/>
                <w:lang w:val="en-GB" w:eastAsia="ja-JP"/>
              </w:rPr>
              <w:t>2</w:t>
            </w:r>
          </w:p>
        </w:tc>
        <w:tc>
          <w:tcPr>
            <w:tcW w:w="2385" w:type="dxa"/>
            <w:tcBorders>
              <w:top w:val="dotted" w:sz="4" w:space="0" w:color="000000"/>
              <w:left w:val="single" w:sz="6" w:space="0" w:color="000000"/>
              <w:bottom w:val="dotted" w:sz="4" w:space="0" w:color="000000"/>
              <w:right w:val="dotted" w:sz="4" w:space="0" w:color="000000"/>
            </w:tcBorders>
            <w:shd w:val="clear" w:color="auto" w:fill="EEEEEE"/>
            <w:tcMar>
              <w:top w:w="80" w:type="dxa"/>
              <w:left w:w="80" w:type="dxa"/>
              <w:bottom w:w="80" w:type="dxa"/>
              <w:right w:w="80" w:type="dxa"/>
            </w:tcMar>
          </w:tcPr>
          <w:p w:rsidR="00410504" w:rsidRPr="00410504" w:rsidRDefault="00410504" w:rsidP="00410504">
            <w:pPr>
              <w:rPr>
                <w:rFonts w:ascii="Arial" w:eastAsia="Helvetica" w:hAnsi="Arial" w:cs="Arial"/>
                <w:color w:val="000000"/>
                <w:sz w:val="20"/>
                <w:lang w:val="en-GB"/>
              </w:rPr>
            </w:pPr>
            <w:r w:rsidRPr="00410504">
              <w:rPr>
                <w:rFonts w:ascii="Arial" w:hAnsi="Arial" w:cs="Arial"/>
                <w:color w:val="000000"/>
                <w:sz w:val="20"/>
                <w:lang w:val="en-GB"/>
              </w:rPr>
              <w:t>Editor</w:t>
            </w:r>
          </w:p>
        </w:tc>
        <w:tc>
          <w:tcPr>
            <w:tcW w:w="3402" w:type="dxa"/>
            <w:tcBorders>
              <w:top w:val="dotted" w:sz="4" w:space="0" w:color="000000"/>
              <w:left w:val="dotted" w:sz="4" w:space="0" w:color="000000"/>
              <w:bottom w:val="dotted" w:sz="4" w:space="0" w:color="000000"/>
              <w:right w:val="nil"/>
            </w:tcBorders>
            <w:shd w:val="clear" w:color="auto" w:fill="EEEEEE"/>
            <w:tcMar>
              <w:top w:w="80" w:type="dxa"/>
              <w:left w:w="80" w:type="dxa"/>
              <w:bottom w:w="80" w:type="dxa"/>
              <w:right w:w="80" w:type="dxa"/>
            </w:tcMar>
          </w:tcPr>
          <w:p w:rsidR="00410504" w:rsidRPr="00410504" w:rsidRDefault="00410504" w:rsidP="00410504">
            <w:pPr>
              <w:rPr>
                <w:rFonts w:ascii="Arial" w:eastAsia="MS Mincho" w:hAnsi="Arial" w:cs="Arial"/>
                <w:sz w:val="20"/>
                <w:lang w:val="en-GB" w:eastAsia="ja-JP"/>
              </w:rPr>
            </w:pPr>
            <w:r w:rsidRPr="00410504">
              <w:rPr>
                <w:rFonts w:ascii="Arial" w:eastAsia="MS Mincho" w:hAnsi="Arial" w:cs="Arial"/>
                <w:sz w:val="20"/>
                <w:lang w:val="en-GB" w:eastAsia="ja-JP"/>
              </w:rPr>
              <w:t>90</w:t>
            </w:r>
          </w:p>
        </w:tc>
      </w:tr>
      <w:tr w:rsidR="00410504" w:rsidRPr="00410504" w:rsidTr="00816035">
        <w:tc>
          <w:tcPr>
            <w:tcW w:w="875" w:type="dxa"/>
            <w:tcBorders>
              <w:top w:val="nil"/>
              <w:left w:val="nil"/>
              <w:bottom w:val="nil"/>
              <w:right w:val="single" w:sz="6" w:space="0" w:color="000000"/>
            </w:tcBorders>
            <w:shd w:val="clear" w:color="auto" w:fill="auto"/>
            <w:tcMar>
              <w:top w:w="80" w:type="dxa"/>
              <w:left w:w="80" w:type="dxa"/>
              <w:bottom w:w="80" w:type="dxa"/>
              <w:right w:w="80" w:type="dxa"/>
            </w:tcMar>
          </w:tcPr>
          <w:p w:rsidR="00410504" w:rsidRPr="00410504" w:rsidRDefault="00410504" w:rsidP="00410504">
            <w:pPr>
              <w:jc w:val="right"/>
              <w:rPr>
                <w:rFonts w:ascii="Arial" w:eastAsia="MS Mincho" w:hAnsi="Arial" w:cs="Arial"/>
                <w:sz w:val="20"/>
                <w:lang w:val="en-GB" w:eastAsia="ja-JP"/>
              </w:rPr>
            </w:pPr>
            <w:r w:rsidRPr="00410504">
              <w:rPr>
                <w:rFonts w:ascii="Arial" w:eastAsia="MS Mincho" w:hAnsi="Arial" w:cs="Arial"/>
                <w:b/>
                <w:bCs/>
                <w:color w:val="000000"/>
                <w:sz w:val="20"/>
                <w:lang w:val="en-GB" w:eastAsia="ja-JP"/>
              </w:rPr>
              <w:t>3</w:t>
            </w:r>
          </w:p>
        </w:tc>
        <w:tc>
          <w:tcPr>
            <w:tcW w:w="2385" w:type="dxa"/>
            <w:tcBorders>
              <w:top w:val="dotted" w:sz="4" w:space="0" w:color="000000"/>
              <w:left w:val="single" w:sz="6" w:space="0" w:color="000000"/>
              <w:bottom w:val="dotted" w:sz="4" w:space="0" w:color="000000"/>
              <w:right w:val="dotted" w:sz="4" w:space="0" w:color="000000"/>
            </w:tcBorders>
            <w:shd w:val="clear" w:color="auto" w:fill="auto"/>
            <w:tcMar>
              <w:top w:w="80" w:type="dxa"/>
              <w:left w:w="80" w:type="dxa"/>
              <w:bottom w:w="80" w:type="dxa"/>
              <w:right w:w="80" w:type="dxa"/>
            </w:tcMar>
          </w:tcPr>
          <w:p w:rsidR="00410504" w:rsidRPr="00410504" w:rsidRDefault="00410504" w:rsidP="00410504">
            <w:pPr>
              <w:rPr>
                <w:rFonts w:ascii="Arial" w:eastAsia="Helvetica" w:hAnsi="Arial" w:cs="Arial"/>
                <w:color w:val="000000"/>
                <w:sz w:val="20"/>
                <w:lang w:val="en-GB"/>
              </w:rPr>
            </w:pPr>
            <w:r w:rsidRPr="00410504">
              <w:rPr>
                <w:rFonts w:ascii="Arial" w:hAnsi="Arial" w:cs="Arial"/>
                <w:color w:val="000000"/>
                <w:sz w:val="20"/>
                <w:lang w:val="en-GB"/>
              </w:rPr>
              <w:t>IALA Secretariat</w:t>
            </w:r>
          </w:p>
        </w:tc>
        <w:tc>
          <w:tcPr>
            <w:tcW w:w="3402"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tcPr>
          <w:p w:rsidR="00410504" w:rsidRPr="00410504" w:rsidRDefault="00410504" w:rsidP="00410504">
            <w:pPr>
              <w:rPr>
                <w:rFonts w:ascii="Arial" w:eastAsia="MS Mincho" w:hAnsi="Arial" w:cs="Arial"/>
                <w:sz w:val="20"/>
                <w:lang w:val="en-GB" w:eastAsia="ja-JP"/>
              </w:rPr>
            </w:pPr>
          </w:p>
        </w:tc>
      </w:tr>
      <w:tr w:rsidR="00410504" w:rsidRPr="00410504" w:rsidTr="00816035">
        <w:tc>
          <w:tcPr>
            <w:tcW w:w="875" w:type="dxa"/>
            <w:tcBorders>
              <w:top w:val="nil"/>
              <w:left w:val="nil"/>
              <w:bottom w:val="nil"/>
              <w:right w:val="single" w:sz="6" w:space="0" w:color="000000"/>
            </w:tcBorders>
            <w:shd w:val="clear" w:color="auto" w:fill="auto"/>
            <w:tcMar>
              <w:top w:w="80" w:type="dxa"/>
              <w:left w:w="80" w:type="dxa"/>
              <w:bottom w:w="80" w:type="dxa"/>
              <w:right w:w="80" w:type="dxa"/>
            </w:tcMar>
          </w:tcPr>
          <w:p w:rsidR="00410504" w:rsidRPr="00410504" w:rsidRDefault="00410504" w:rsidP="00410504">
            <w:pPr>
              <w:jc w:val="right"/>
              <w:rPr>
                <w:rFonts w:ascii="Arial" w:eastAsia="MS Mincho" w:hAnsi="Arial" w:cs="Arial"/>
                <w:sz w:val="20"/>
                <w:lang w:val="en-GB" w:eastAsia="ja-JP"/>
              </w:rPr>
            </w:pPr>
            <w:r w:rsidRPr="00410504">
              <w:rPr>
                <w:rFonts w:ascii="Arial" w:eastAsia="MS Mincho" w:hAnsi="Arial" w:cs="Arial"/>
                <w:b/>
                <w:bCs/>
                <w:color w:val="000000"/>
                <w:sz w:val="20"/>
                <w:lang w:val="en-GB" w:eastAsia="ja-JP"/>
              </w:rPr>
              <w:t>4</w:t>
            </w:r>
          </w:p>
        </w:tc>
        <w:tc>
          <w:tcPr>
            <w:tcW w:w="2385" w:type="dxa"/>
            <w:tcBorders>
              <w:top w:val="dotted" w:sz="4" w:space="0" w:color="000000"/>
              <w:left w:val="single" w:sz="6" w:space="0" w:color="000000"/>
              <w:bottom w:val="dotted" w:sz="4" w:space="0" w:color="000000"/>
              <w:right w:val="dotted" w:sz="4" w:space="0" w:color="000000"/>
            </w:tcBorders>
            <w:shd w:val="clear" w:color="auto" w:fill="EEEEEE"/>
            <w:tcMar>
              <w:top w:w="80" w:type="dxa"/>
              <w:left w:w="80" w:type="dxa"/>
              <w:bottom w:w="80" w:type="dxa"/>
              <w:right w:w="80" w:type="dxa"/>
            </w:tcMar>
          </w:tcPr>
          <w:p w:rsidR="00410504" w:rsidRPr="00410504" w:rsidRDefault="00410504" w:rsidP="00410504">
            <w:pPr>
              <w:rPr>
                <w:rFonts w:ascii="Arial" w:eastAsia="Helvetica" w:hAnsi="Arial" w:cs="Arial"/>
                <w:color w:val="000000"/>
                <w:sz w:val="20"/>
                <w:lang w:val="en-GB"/>
              </w:rPr>
            </w:pPr>
            <w:r w:rsidRPr="00410504">
              <w:rPr>
                <w:rFonts w:ascii="Arial" w:hAnsi="Arial" w:cs="Arial"/>
                <w:color w:val="000000"/>
                <w:sz w:val="20"/>
                <w:lang w:val="en-GB"/>
              </w:rPr>
              <w:t>WG 1</w:t>
            </w:r>
          </w:p>
        </w:tc>
        <w:tc>
          <w:tcPr>
            <w:tcW w:w="3402" w:type="dxa"/>
            <w:tcBorders>
              <w:top w:val="dotted" w:sz="4" w:space="0" w:color="000000"/>
              <w:left w:val="dotted" w:sz="4" w:space="0" w:color="000000"/>
              <w:bottom w:val="dotted" w:sz="4" w:space="0" w:color="000000"/>
              <w:right w:val="nil"/>
            </w:tcBorders>
            <w:shd w:val="clear" w:color="auto" w:fill="EEEEEE"/>
            <w:tcMar>
              <w:top w:w="80" w:type="dxa"/>
              <w:left w:w="80" w:type="dxa"/>
              <w:bottom w:w="80" w:type="dxa"/>
              <w:right w:w="80" w:type="dxa"/>
            </w:tcMar>
          </w:tcPr>
          <w:p w:rsidR="00410504" w:rsidRPr="00410504" w:rsidRDefault="00410504" w:rsidP="00410504">
            <w:pPr>
              <w:rPr>
                <w:rFonts w:ascii="Arial" w:eastAsia="MS Mincho" w:hAnsi="Arial" w:cs="Arial"/>
                <w:sz w:val="20"/>
                <w:lang w:val="en-GB" w:eastAsia="ja-JP"/>
              </w:rPr>
            </w:pPr>
            <w:del w:id="3" w:author="mosu01" w:date="2016-02-05T13:49:00Z">
              <w:r w:rsidRPr="00410504" w:rsidDel="00FC1A52">
                <w:rPr>
                  <w:rFonts w:ascii="Arial" w:eastAsia="MS Mincho" w:hAnsi="Arial" w:cs="Arial"/>
                  <w:sz w:val="20"/>
                  <w:lang w:val="en-GB" w:eastAsia="ja-JP"/>
                </w:rPr>
                <w:delText>80</w:delText>
              </w:r>
            </w:del>
            <w:ins w:id="4" w:author="mosu01" w:date="2016-02-05T13:49:00Z">
              <w:r w:rsidR="00FC1A52">
                <w:rPr>
                  <w:rFonts w:ascii="Arial" w:eastAsia="MS Mincho" w:hAnsi="Arial" w:cs="Arial"/>
                  <w:sz w:val="20"/>
                  <w:lang w:val="en-GB" w:eastAsia="ja-JP"/>
                </w:rPr>
                <w:t>9</w:t>
              </w:r>
            </w:ins>
            <w:ins w:id="5" w:author="mosu01" w:date="2016-02-05T13:58:00Z">
              <w:r w:rsidR="00344400">
                <w:rPr>
                  <w:rFonts w:ascii="Arial" w:eastAsia="MS Mincho" w:hAnsi="Arial" w:cs="Arial"/>
                  <w:sz w:val="20"/>
                  <w:lang w:val="en-GB" w:eastAsia="ja-JP"/>
                </w:rPr>
                <w:t>0</w:t>
              </w:r>
            </w:ins>
          </w:p>
        </w:tc>
      </w:tr>
      <w:tr w:rsidR="00410504" w:rsidRPr="00410504" w:rsidTr="00816035">
        <w:tc>
          <w:tcPr>
            <w:tcW w:w="875" w:type="dxa"/>
            <w:tcBorders>
              <w:top w:val="nil"/>
              <w:left w:val="nil"/>
              <w:bottom w:val="nil"/>
              <w:right w:val="single" w:sz="6" w:space="0" w:color="000000"/>
            </w:tcBorders>
            <w:shd w:val="clear" w:color="auto" w:fill="auto"/>
            <w:tcMar>
              <w:top w:w="80" w:type="dxa"/>
              <w:left w:w="80" w:type="dxa"/>
              <w:bottom w:w="80" w:type="dxa"/>
              <w:right w:w="80" w:type="dxa"/>
            </w:tcMar>
          </w:tcPr>
          <w:p w:rsidR="00410504" w:rsidRPr="00410504" w:rsidRDefault="00410504" w:rsidP="00410504">
            <w:pPr>
              <w:jc w:val="right"/>
              <w:rPr>
                <w:rFonts w:ascii="Arial" w:eastAsia="MS Mincho" w:hAnsi="Arial" w:cs="Arial"/>
                <w:sz w:val="20"/>
                <w:lang w:val="en-GB" w:eastAsia="ja-JP"/>
              </w:rPr>
            </w:pPr>
            <w:r w:rsidRPr="00410504">
              <w:rPr>
                <w:rFonts w:ascii="Arial" w:eastAsia="MS Mincho" w:hAnsi="Arial" w:cs="Arial"/>
                <w:b/>
                <w:bCs/>
                <w:color w:val="000000"/>
                <w:sz w:val="20"/>
                <w:lang w:val="en-GB" w:eastAsia="ja-JP"/>
              </w:rPr>
              <w:t>5</w:t>
            </w:r>
          </w:p>
        </w:tc>
        <w:tc>
          <w:tcPr>
            <w:tcW w:w="2385" w:type="dxa"/>
            <w:tcBorders>
              <w:top w:val="dotted" w:sz="4" w:space="0" w:color="000000"/>
              <w:left w:val="single" w:sz="6" w:space="0" w:color="000000"/>
              <w:bottom w:val="dotted" w:sz="4" w:space="0" w:color="000000"/>
              <w:right w:val="dotted" w:sz="4" w:space="0" w:color="000000"/>
            </w:tcBorders>
            <w:shd w:val="clear" w:color="auto" w:fill="auto"/>
            <w:tcMar>
              <w:top w:w="80" w:type="dxa"/>
              <w:left w:w="80" w:type="dxa"/>
              <w:bottom w:w="80" w:type="dxa"/>
              <w:right w:w="80" w:type="dxa"/>
            </w:tcMar>
          </w:tcPr>
          <w:p w:rsidR="00410504" w:rsidRPr="00410504" w:rsidRDefault="00410504" w:rsidP="00410504">
            <w:pPr>
              <w:rPr>
                <w:rFonts w:ascii="Arial" w:eastAsia="Helvetica" w:hAnsi="Arial" w:cs="Arial"/>
                <w:color w:val="000000"/>
                <w:sz w:val="20"/>
                <w:lang w:val="en-GB"/>
              </w:rPr>
            </w:pPr>
            <w:r w:rsidRPr="00410504">
              <w:rPr>
                <w:rFonts w:ascii="Arial" w:hAnsi="Arial" w:cs="Arial"/>
                <w:color w:val="000000"/>
                <w:sz w:val="20"/>
                <w:lang w:val="en-GB"/>
              </w:rPr>
              <w:t>WG 1</w:t>
            </w:r>
          </w:p>
        </w:tc>
        <w:tc>
          <w:tcPr>
            <w:tcW w:w="3402"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tcPr>
          <w:p w:rsidR="00410504" w:rsidRPr="00410504" w:rsidRDefault="00410504" w:rsidP="00410504">
            <w:pPr>
              <w:rPr>
                <w:rFonts w:ascii="Arial" w:eastAsia="MS Mincho" w:hAnsi="Arial" w:cs="Arial"/>
                <w:sz w:val="20"/>
                <w:lang w:val="en-GB" w:eastAsia="ja-JP"/>
              </w:rPr>
            </w:pPr>
            <w:del w:id="6" w:author="mosu01" w:date="2016-02-05T13:49:00Z">
              <w:r w:rsidRPr="00410504" w:rsidDel="00FC1A52">
                <w:rPr>
                  <w:rFonts w:ascii="Arial" w:eastAsia="MS Mincho" w:hAnsi="Arial" w:cs="Arial"/>
                  <w:sz w:val="20"/>
                  <w:lang w:val="en-GB" w:eastAsia="ja-JP"/>
                </w:rPr>
                <w:delText>50</w:delText>
              </w:r>
            </w:del>
            <w:ins w:id="7" w:author="mosu01" w:date="2016-02-05T13:49:00Z">
              <w:r w:rsidR="00FC1A52">
                <w:rPr>
                  <w:rFonts w:ascii="Arial" w:eastAsia="MS Mincho" w:hAnsi="Arial" w:cs="Arial"/>
                  <w:sz w:val="20"/>
                  <w:lang w:val="en-GB" w:eastAsia="ja-JP"/>
                </w:rPr>
                <w:t>9</w:t>
              </w:r>
            </w:ins>
            <w:ins w:id="8" w:author="mosu01" w:date="2016-02-05T13:58:00Z">
              <w:r w:rsidR="00344400">
                <w:rPr>
                  <w:rFonts w:ascii="Arial" w:eastAsia="MS Mincho" w:hAnsi="Arial" w:cs="Arial"/>
                  <w:sz w:val="20"/>
                  <w:lang w:val="en-GB" w:eastAsia="ja-JP"/>
                </w:rPr>
                <w:t>9</w:t>
              </w:r>
            </w:ins>
          </w:p>
        </w:tc>
      </w:tr>
      <w:tr w:rsidR="00410504" w:rsidRPr="00410504" w:rsidTr="00816035">
        <w:tc>
          <w:tcPr>
            <w:tcW w:w="875" w:type="dxa"/>
            <w:tcBorders>
              <w:top w:val="nil"/>
              <w:left w:val="nil"/>
              <w:bottom w:val="nil"/>
              <w:right w:val="single" w:sz="6" w:space="0" w:color="000000"/>
            </w:tcBorders>
            <w:shd w:val="clear" w:color="auto" w:fill="auto"/>
            <w:tcMar>
              <w:top w:w="80" w:type="dxa"/>
              <w:left w:w="80" w:type="dxa"/>
              <w:bottom w:w="80" w:type="dxa"/>
              <w:right w:w="80" w:type="dxa"/>
            </w:tcMar>
          </w:tcPr>
          <w:p w:rsidR="00410504" w:rsidRPr="00410504" w:rsidRDefault="00410504" w:rsidP="00410504">
            <w:pPr>
              <w:jc w:val="right"/>
              <w:rPr>
                <w:rFonts w:ascii="Arial" w:eastAsia="MS Mincho" w:hAnsi="Arial" w:cs="Arial"/>
                <w:sz w:val="20"/>
                <w:lang w:val="en-GB" w:eastAsia="ja-JP"/>
              </w:rPr>
            </w:pPr>
            <w:r w:rsidRPr="00410504">
              <w:rPr>
                <w:rFonts w:ascii="Arial" w:eastAsia="MS Mincho" w:hAnsi="Arial" w:cs="Arial"/>
                <w:b/>
                <w:bCs/>
                <w:color w:val="000000"/>
                <w:sz w:val="20"/>
                <w:lang w:val="en-GB" w:eastAsia="ja-JP"/>
              </w:rPr>
              <w:t>6</w:t>
            </w:r>
          </w:p>
        </w:tc>
        <w:tc>
          <w:tcPr>
            <w:tcW w:w="2385" w:type="dxa"/>
            <w:tcBorders>
              <w:top w:val="dotted" w:sz="4" w:space="0" w:color="000000"/>
              <w:left w:val="single" w:sz="6" w:space="0" w:color="000000"/>
              <w:bottom w:val="dotted" w:sz="4" w:space="0" w:color="000000"/>
              <w:right w:val="dotted" w:sz="4" w:space="0" w:color="000000"/>
            </w:tcBorders>
            <w:shd w:val="clear" w:color="auto" w:fill="EEEEEE"/>
            <w:tcMar>
              <w:top w:w="80" w:type="dxa"/>
              <w:left w:w="80" w:type="dxa"/>
              <w:bottom w:w="80" w:type="dxa"/>
              <w:right w:w="80" w:type="dxa"/>
            </w:tcMar>
          </w:tcPr>
          <w:p w:rsidR="00410504" w:rsidRPr="00410504" w:rsidRDefault="00410504" w:rsidP="00410504">
            <w:pPr>
              <w:rPr>
                <w:rFonts w:ascii="Arial" w:eastAsia="Helvetica" w:hAnsi="Arial" w:cs="Arial"/>
                <w:color w:val="000000"/>
                <w:sz w:val="20"/>
                <w:lang w:val="en-GB"/>
              </w:rPr>
            </w:pPr>
            <w:r w:rsidRPr="00410504">
              <w:rPr>
                <w:rFonts w:ascii="Arial" w:hAnsi="Arial" w:cs="Arial"/>
                <w:color w:val="000000"/>
                <w:sz w:val="20"/>
                <w:lang w:val="en-GB"/>
              </w:rPr>
              <w:t>WG 1</w:t>
            </w:r>
          </w:p>
        </w:tc>
        <w:tc>
          <w:tcPr>
            <w:tcW w:w="3402" w:type="dxa"/>
            <w:tcBorders>
              <w:top w:val="dotted" w:sz="4" w:space="0" w:color="000000"/>
              <w:left w:val="dotted" w:sz="4" w:space="0" w:color="000000"/>
              <w:bottom w:val="dotted" w:sz="4" w:space="0" w:color="000000"/>
              <w:right w:val="nil"/>
            </w:tcBorders>
            <w:shd w:val="clear" w:color="auto" w:fill="EEEEEE"/>
            <w:tcMar>
              <w:top w:w="80" w:type="dxa"/>
              <w:left w:w="80" w:type="dxa"/>
              <w:bottom w:w="80" w:type="dxa"/>
              <w:right w:w="80" w:type="dxa"/>
            </w:tcMar>
          </w:tcPr>
          <w:p w:rsidR="00410504" w:rsidRPr="00410504" w:rsidRDefault="00410504" w:rsidP="00410504">
            <w:pPr>
              <w:rPr>
                <w:rFonts w:ascii="Arial" w:eastAsia="MS Mincho" w:hAnsi="Arial" w:cs="Arial"/>
                <w:sz w:val="20"/>
                <w:lang w:val="en-GB" w:eastAsia="ja-JP"/>
              </w:rPr>
            </w:pPr>
            <w:r w:rsidRPr="00410504">
              <w:rPr>
                <w:rFonts w:ascii="Arial" w:eastAsia="MS Mincho" w:hAnsi="Arial" w:cs="Arial"/>
                <w:sz w:val="20"/>
                <w:lang w:val="en-GB" w:eastAsia="ja-JP"/>
              </w:rPr>
              <w:t>80</w:t>
            </w:r>
          </w:p>
        </w:tc>
      </w:tr>
      <w:tr w:rsidR="00410504" w:rsidRPr="00410504" w:rsidTr="00816035">
        <w:tc>
          <w:tcPr>
            <w:tcW w:w="875" w:type="dxa"/>
            <w:tcBorders>
              <w:top w:val="nil"/>
              <w:left w:val="nil"/>
              <w:bottom w:val="nil"/>
              <w:right w:val="single" w:sz="6" w:space="0" w:color="000000"/>
            </w:tcBorders>
            <w:shd w:val="clear" w:color="auto" w:fill="auto"/>
            <w:tcMar>
              <w:top w:w="80" w:type="dxa"/>
              <w:left w:w="80" w:type="dxa"/>
              <w:bottom w:w="80" w:type="dxa"/>
              <w:right w:w="80" w:type="dxa"/>
            </w:tcMar>
          </w:tcPr>
          <w:p w:rsidR="00410504" w:rsidRPr="00410504" w:rsidRDefault="00410504" w:rsidP="00410504">
            <w:pPr>
              <w:jc w:val="right"/>
              <w:rPr>
                <w:rFonts w:ascii="Arial" w:eastAsia="MS Mincho" w:hAnsi="Arial" w:cs="Arial"/>
                <w:sz w:val="20"/>
                <w:lang w:val="en-GB" w:eastAsia="ja-JP"/>
              </w:rPr>
            </w:pPr>
            <w:commentRangeStart w:id="9"/>
            <w:r w:rsidRPr="00410504">
              <w:rPr>
                <w:rFonts w:ascii="Arial" w:eastAsia="MS Mincho" w:hAnsi="Arial" w:cs="Arial"/>
                <w:b/>
                <w:bCs/>
                <w:color w:val="000000"/>
                <w:sz w:val="20"/>
                <w:lang w:val="en-GB" w:eastAsia="ja-JP"/>
              </w:rPr>
              <w:t>7</w:t>
            </w:r>
          </w:p>
        </w:tc>
        <w:tc>
          <w:tcPr>
            <w:tcW w:w="2385" w:type="dxa"/>
            <w:tcBorders>
              <w:top w:val="dotted" w:sz="4" w:space="0" w:color="000000"/>
              <w:left w:val="single" w:sz="6" w:space="0" w:color="000000"/>
              <w:bottom w:val="dotted" w:sz="4" w:space="0" w:color="000000"/>
              <w:right w:val="dotted" w:sz="4" w:space="0" w:color="000000"/>
            </w:tcBorders>
            <w:shd w:val="clear" w:color="auto" w:fill="auto"/>
            <w:tcMar>
              <w:top w:w="80" w:type="dxa"/>
              <w:left w:w="80" w:type="dxa"/>
              <w:bottom w:w="80" w:type="dxa"/>
              <w:right w:w="80" w:type="dxa"/>
            </w:tcMar>
          </w:tcPr>
          <w:p w:rsidR="00410504" w:rsidRPr="00410504" w:rsidRDefault="00410504" w:rsidP="00410504">
            <w:pPr>
              <w:rPr>
                <w:rFonts w:ascii="Arial" w:eastAsia="Helvetica" w:hAnsi="Arial" w:cs="Arial"/>
                <w:color w:val="000000"/>
                <w:sz w:val="20"/>
                <w:lang w:val="en-GB"/>
              </w:rPr>
            </w:pPr>
            <w:r w:rsidRPr="00410504">
              <w:rPr>
                <w:rFonts w:ascii="Arial" w:hAnsi="Arial" w:cs="Arial"/>
                <w:color w:val="000000"/>
                <w:sz w:val="20"/>
                <w:lang w:val="en-GB"/>
              </w:rPr>
              <w:t>WG 1</w:t>
            </w:r>
          </w:p>
        </w:tc>
        <w:tc>
          <w:tcPr>
            <w:tcW w:w="3402"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tcPr>
          <w:p w:rsidR="00410504" w:rsidRPr="00410504" w:rsidRDefault="00410504" w:rsidP="00410504">
            <w:pPr>
              <w:rPr>
                <w:rFonts w:ascii="Arial" w:eastAsia="MS Mincho" w:hAnsi="Arial" w:cs="Arial"/>
                <w:sz w:val="20"/>
                <w:lang w:val="en-GB" w:eastAsia="ja-JP"/>
              </w:rPr>
            </w:pPr>
            <w:r w:rsidRPr="00410504">
              <w:rPr>
                <w:rFonts w:ascii="Arial" w:eastAsia="MS Mincho" w:hAnsi="Arial" w:cs="Arial"/>
                <w:sz w:val="20"/>
                <w:lang w:val="en-GB" w:eastAsia="ja-JP"/>
              </w:rPr>
              <w:t>80</w:t>
            </w:r>
            <w:commentRangeEnd w:id="9"/>
            <w:r w:rsidR="00FC1A52">
              <w:rPr>
                <w:rStyle w:val="Kommentarsreferens"/>
                <w:rFonts w:eastAsiaTheme="minorHAnsi" w:cstheme="minorBidi"/>
                <w:bdr w:val="none" w:sz="0" w:space="0" w:color="auto"/>
                <w:lang w:val="sv-SE" w:eastAsia="en-US"/>
              </w:rPr>
              <w:commentReference w:id="9"/>
            </w:r>
          </w:p>
        </w:tc>
      </w:tr>
      <w:tr w:rsidR="00410504" w:rsidRPr="00410504" w:rsidTr="00816035">
        <w:tc>
          <w:tcPr>
            <w:tcW w:w="875" w:type="dxa"/>
            <w:tcBorders>
              <w:top w:val="nil"/>
              <w:left w:val="nil"/>
              <w:bottom w:val="nil"/>
              <w:right w:val="single" w:sz="6" w:space="0" w:color="000000"/>
            </w:tcBorders>
            <w:shd w:val="clear" w:color="auto" w:fill="auto"/>
            <w:tcMar>
              <w:top w:w="80" w:type="dxa"/>
              <w:left w:w="80" w:type="dxa"/>
              <w:bottom w:w="80" w:type="dxa"/>
              <w:right w:w="80" w:type="dxa"/>
            </w:tcMar>
          </w:tcPr>
          <w:p w:rsidR="00410504" w:rsidRPr="00410504" w:rsidRDefault="00410504" w:rsidP="00410504">
            <w:pPr>
              <w:jc w:val="right"/>
              <w:rPr>
                <w:rFonts w:ascii="Arial" w:eastAsia="MS Mincho" w:hAnsi="Arial" w:cs="Arial"/>
                <w:sz w:val="20"/>
                <w:lang w:val="en-GB" w:eastAsia="ja-JP"/>
              </w:rPr>
            </w:pPr>
            <w:r w:rsidRPr="00410504">
              <w:rPr>
                <w:rFonts w:ascii="Arial" w:eastAsia="MS Mincho" w:hAnsi="Arial" w:cs="Arial"/>
                <w:b/>
                <w:bCs/>
                <w:color w:val="000000"/>
                <w:sz w:val="20"/>
                <w:lang w:val="en-GB" w:eastAsia="ja-JP"/>
              </w:rPr>
              <w:t>8</w:t>
            </w:r>
          </w:p>
        </w:tc>
        <w:tc>
          <w:tcPr>
            <w:tcW w:w="2385" w:type="dxa"/>
            <w:tcBorders>
              <w:top w:val="dotted" w:sz="4" w:space="0" w:color="000000"/>
              <w:left w:val="single" w:sz="6" w:space="0" w:color="000000"/>
              <w:bottom w:val="dotted" w:sz="4" w:space="0" w:color="000000"/>
              <w:right w:val="dotted" w:sz="4" w:space="0" w:color="000000"/>
            </w:tcBorders>
            <w:shd w:val="clear" w:color="auto" w:fill="EEEEEE"/>
            <w:tcMar>
              <w:top w:w="80" w:type="dxa"/>
              <w:left w:w="80" w:type="dxa"/>
              <w:bottom w:w="80" w:type="dxa"/>
              <w:right w:w="80" w:type="dxa"/>
            </w:tcMar>
          </w:tcPr>
          <w:p w:rsidR="00410504" w:rsidRPr="00410504" w:rsidRDefault="00410504" w:rsidP="00410504">
            <w:pPr>
              <w:rPr>
                <w:rFonts w:ascii="Arial" w:eastAsia="Helvetica" w:hAnsi="Arial" w:cs="Arial"/>
                <w:color w:val="000000"/>
                <w:sz w:val="20"/>
                <w:lang w:val="en-GB"/>
              </w:rPr>
            </w:pPr>
            <w:r w:rsidRPr="00410504">
              <w:rPr>
                <w:rFonts w:ascii="Arial" w:hAnsi="Arial" w:cs="Arial"/>
                <w:color w:val="000000"/>
                <w:sz w:val="20"/>
                <w:lang w:val="en-GB"/>
              </w:rPr>
              <w:t>WG 1</w:t>
            </w:r>
          </w:p>
        </w:tc>
        <w:tc>
          <w:tcPr>
            <w:tcW w:w="3402" w:type="dxa"/>
            <w:tcBorders>
              <w:top w:val="dotted" w:sz="4" w:space="0" w:color="000000"/>
              <w:left w:val="dotted" w:sz="4" w:space="0" w:color="000000"/>
              <w:bottom w:val="dotted" w:sz="4" w:space="0" w:color="000000"/>
              <w:right w:val="nil"/>
            </w:tcBorders>
            <w:shd w:val="clear" w:color="auto" w:fill="EEEEEE"/>
            <w:tcMar>
              <w:top w:w="80" w:type="dxa"/>
              <w:left w:w="80" w:type="dxa"/>
              <w:bottom w:w="80" w:type="dxa"/>
              <w:right w:w="80" w:type="dxa"/>
            </w:tcMar>
          </w:tcPr>
          <w:p w:rsidR="00FC1A52" w:rsidRPr="00410504" w:rsidRDefault="00410504" w:rsidP="00410504">
            <w:pPr>
              <w:rPr>
                <w:rFonts w:ascii="Arial" w:eastAsia="MS Mincho" w:hAnsi="Arial" w:cs="Arial"/>
                <w:sz w:val="20"/>
                <w:lang w:val="en-GB" w:eastAsia="ja-JP"/>
              </w:rPr>
            </w:pPr>
            <w:del w:id="10" w:author="mosu01" w:date="2016-02-05T13:50:00Z">
              <w:r w:rsidRPr="00410504" w:rsidDel="00FC1A52">
                <w:rPr>
                  <w:rFonts w:ascii="Arial" w:eastAsia="MS Mincho" w:hAnsi="Arial" w:cs="Arial"/>
                  <w:sz w:val="20"/>
                  <w:lang w:val="en-GB" w:eastAsia="ja-JP"/>
                </w:rPr>
                <w:delText>80</w:delText>
              </w:r>
            </w:del>
            <w:ins w:id="11" w:author="mosu01" w:date="2016-02-05T13:50:00Z">
              <w:r w:rsidR="00FC1A52">
                <w:rPr>
                  <w:rFonts w:ascii="Arial" w:eastAsia="MS Mincho" w:hAnsi="Arial" w:cs="Arial"/>
                  <w:sz w:val="20"/>
                  <w:lang w:val="en-GB" w:eastAsia="ja-JP"/>
                </w:rPr>
                <w:t>99</w:t>
              </w:r>
            </w:ins>
          </w:p>
        </w:tc>
      </w:tr>
      <w:tr w:rsidR="00410504" w:rsidRPr="00410504" w:rsidTr="00816035">
        <w:tc>
          <w:tcPr>
            <w:tcW w:w="875" w:type="dxa"/>
            <w:tcBorders>
              <w:top w:val="nil"/>
              <w:left w:val="nil"/>
              <w:bottom w:val="nil"/>
              <w:right w:val="single" w:sz="6" w:space="0" w:color="000000"/>
            </w:tcBorders>
            <w:shd w:val="clear" w:color="auto" w:fill="auto"/>
            <w:tcMar>
              <w:top w:w="80" w:type="dxa"/>
              <w:left w:w="80" w:type="dxa"/>
              <w:bottom w:w="80" w:type="dxa"/>
              <w:right w:w="80" w:type="dxa"/>
            </w:tcMar>
          </w:tcPr>
          <w:p w:rsidR="00410504" w:rsidRPr="00410504" w:rsidRDefault="00410504" w:rsidP="00410504">
            <w:pPr>
              <w:jc w:val="right"/>
              <w:rPr>
                <w:rFonts w:ascii="Arial" w:eastAsia="MS Mincho" w:hAnsi="Arial" w:cs="Arial"/>
                <w:sz w:val="20"/>
                <w:lang w:val="en-GB" w:eastAsia="ja-JP"/>
              </w:rPr>
            </w:pPr>
            <w:r w:rsidRPr="00410504">
              <w:rPr>
                <w:rFonts w:ascii="Arial" w:eastAsia="MS Mincho" w:hAnsi="Arial" w:cs="Arial"/>
                <w:b/>
                <w:bCs/>
                <w:color w:val="000000"/>
                <w:sz w:val="20"/>
                <w:lang w:val="en-GB" w:eastAsia="ja-JP"/>
              </w:rPr>
              <w:t>9</w:t>
            </w:r>
          </w:p>
        </w:tc>
        <w:tc>
          <w:tcPr>
            <w:tcW w:w="2385" w:type="dxa"/>
            <w:tcBorders>
              <w:top w:val="dotted" w:sz="4" w:space="0" w:color="000000"/>
              <w:left w:val="single" w:sz="6" w:space="0" w:color="000000"/>
              <w:bottom w:val="dotted" w:sz="4" w:space="0" w:color="000000"/>
              <w:right w:val="dotted" w:sz="4" w:space="0" w:color="000000"/>
            </w:tcBorders>
            <w:shd w:val="clear" w:color="auto" w:fill="auto"/>
            <w:tcMar>
              <w:top w:w="80" w:type="dxa"/>
              <w:left w:w="80" w:type="dxa"/>
              <w:bottom w:w="80" w:type="dxa"/>
              <w:right w:w="80" w:type="dxa"/>
            </w:tcMar>
          </w:tcPr>
          <w:p w:rsidR="00410504" w:rsidRPr="00410504" w:rsidRDefault="00410504" w:rsidP="00410504">
            <w:pPr>
              <w:rPr>
                <w:rFonts w:ascii="Arial" w:eastAsia="Helvetica" w:hAnsi="Arial" w:cs="Arial"/>
                <w:color w:val="000000"/>
                <w:sz w:val="20"/>
                <w:lang w:val="en-GB"/>
              </w:rPr>
            </w:pPr>
            <w:r w:rsidRPr="00410504">
              <w:rPr>
                <w:rFonts w:ascii="Arial" w:hAnsi="Arial" w:cs="Arial"/>
                <w:color w:val="000000"/>
                <w:sz w:val="20"/>
                <w:lang w:val="en-GB"/>
              </w:rPr>
              <w:t>WG 1</w:t>
            </w:r>
          </w:p>
        </w:tc>
        <w:tc>
          <w:tcPr>
            <w:tcW w:w="3402"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tcPr>
          <w:p w:rsidR="00410504" w:rsidRPr="00410504" w:rsidRDefault="00410504" w:rsidP="00410504">
            <w:pPr>
              <w:rPr>
                <w:rFonts w:ascii="Arial" w:eastAsia="MS Mincho" w:hAnsi="Arial" w:cs="Arial"/>
                <w:sz w:val="20"/>
                <w:lang w:val="en-GB" w:eastAsia="ja-JP"/>
              </w:rPr>
            </w:pPr>
            <w:del w:id="12" w:author="mosu01" w:date="2016-02-05T13:50:00Z">
              <w:r w:rsidRPr="00410504" w:rsidDel="00FC1A52">
                <w:rPr>
                  <w:rFonts w:ascii="Arial" w:eastAsia="MS Mincho" w:hAnsi="Arial" w:cs="Arial"/>
                  <w:sz w:val="20"/>
                  <w:lang w:val="en-GB" w:eastAsia="ja-JP"/>
                </w:rPr>
                <w:delText>80</w:delText>
              </w:r>
            </w:del>
            <w:ins w:id="13" w:author="mosu01" w:date="2016-02-05T13:50:00Z">
              <w:r w:rsidR="00FC1A52">
                <w:rPr>
                  <w:rFonts w:ascii="Arial" w:eastAsia="MS Mincho" w:hAnsi="Arial" w:cs="Arial"/>
                  <w:sz w:val="20"/>
                  <w:lang w:val="en-GB" w:eastAsia="ja-JP"/>
                </w:rPr>
                <w:t>90</w:t>
              </w:r>
            </w:ins>
          </w:p>
        </w:tc>
      </w:tr>
      <w:tr w:rsidR="00410504" w:rsidRPr="00410504" w:rsidTr="00816035">
        <w:tc>
          <w:tcPr>
            <w:tcW w:w="875" w:type="dxa"/>
            <w:tcBorders>
              <w:top w:val="nil"/>
              <w:left w:val="nil"/>
              <w:bottom w:val="nil"/>
              <w:right w:val="single" w:sz="6" w:space="0" w:color="000000"/>
            </w:tcBorders>
            <w:shd w:val="clear" w:color="auto" w:fill="auto"/>
            <w:tcMar>
              <w:top w:w="80" w:type="dxa"/>
              <w:left w:w="80" w:type="dxa"/>
              <w:bottom w:w="80" w:type="dxa"/>
              <w:right w:w="80" w:type="dxa"/>
            </w:tcMar>
          </w:tcPr>
          <w:p w:rsidR="00410504" w:rsidRPr="00410504" w:rsidRDefault="00410504" w:rsidP="00410504">
            <w:pPr>
              <w:jc w:val="right"/>
              <w:rPr>
                <w:rFonts w:ascii="Arial" w:eastAsia="MS Mincho" w:hAnsi="Arial" w:cs="Arial"/>
                <w:sz w:val="20"/>
                <w:lang w:val="en-GB" w:eastAsia="ja-JP"/>
              </w:rPr>
            </w:pPr>
            <w:r w:rsidRPr="00410504">
              <w:rPr>
                <w:rFonts w:ascii="Arial" w:eastAsia="MS Mincho" w:hAnsi="Arial" w:cs="Arial"/>
                <w:b/>
                <w:bCs/>
                <w:color w:val="000000"/>
                <w:sz w:val="20"/>
                <w:lang w:val="en-GB" w:eastAsia="ja-JP"/>
              </w:rPr>
              <w:t>10</w:t>
            </w:r>
          </w:p>
        </w:tc>
        <w:tc>
          <w:tcPr>
            <w:tcW w:w="2385" w:type="dxa"/>
            <w:tcBorders>
              <w:top w:val="dotted" w:sz="4" w:space="0" w:color="000000"/>
              <w:left w:val="single" w:sz="6" w:space="0" w:color="000000"/>
              <w:bottom w:val="dotted" w:sz="4" w:space="0" w:color="000000"/>
              <w:right w:val="dotted" w:sz="4" w:space="0" w:color="000000"/>
            </w:tcBorders>
            <w:shd w:val="clear" w:color="auto" w:fill="EEEEEE"/>
            <w:tcMar>
              <w:top w:w="80" w:type="dxa"/>
              <w:left w:w="80" w:type="dxa"/>
              <w:bottom w:w="80" w:type="dxa"/>
              <w:right w:w="80" w:type="dxa"/>
            </w:tcMar>
          </w:tcPr>
          <w:p w:rsidR="00410504" w:rsidRPr="00410504" w:rsidRDefault="00410504" w:rsidP="00410504">
            <w:pPr>
              <w:rPr>
                <w:rFonts w:ascii="Arial" w:eastAsia="Helvetica" w:hAnsi="Arial" w:cs="Arial"/>
                <w:color w:val="000000"/>
                <w:sz w:val="20"/>
                <w:lang w:val="en-GB"/>
              </w:rPr>
            </w:pPr>
            <w:r w:rsidRPr="00410504">
              <w:rPr>
                <w:rFonts w:ascii="Arial" w:hAnsi="Arial" w:cs="Arial"/>
                <w:color w:val="000000"/>
                <w:sz w:val="20"/>
                <w:lang w:val="en-GB"/>
              </w:rPr>
              <w:t>WG 1 + WG 2</w:t>
            </w:r>
          </w:p>
        </w:tc>
        <w:tc>
          <w:tcPr>
            <w:tcW w:w="3402" w:type="dxa"/>
            <w:tcBorders>
              <w:top w:val="dotted" w:sz="4" w:space="0" w:color="000000"/>
              <w:left w:val="dotted" w:sz="4" w:space="0" w:color="000000"/>
              <w:bottom w:val="dotted" w:sz="4" w:space="0" w:color="000000"/>
              <w:right w:val="nil"/>
            </w:tcBorders>
            <w:shd w:val="clear" w:color="auto" w:fill="EEEEEE"/>
            <w:tcMar>
              <w:top w:w="80" w:type="dxa"/>
              <w:left w:w="80" w:type="dxa"/>
              <w:bottom w:w="80" w:type="dxa"/>
              <w:right w:w="80" w:type="dxa"/>
            </w:tcMar>
          </w:tcPr>
          <w:p w:rsidR="00410504" w:rsidRPr="00410504" w:rsidRDefault="00410504" w:rsidP="00410504">
            <w:pPr>
              <w:rPr>
                <w:rFonts w:ascii="Arial" w:eastAsia="MS Mincho" w:hAnsi="Arial" w:cs="Arial"/>
                <w:sz w:val="20"/>
                <w:lang w:val="en-GB" w:eastAsia="ja-JP"/>
              </w:rPr>
            </w:pPr>
            <w:del w:id="14" w:author="mosu01" w:date="2016-02-05T13:50:00Z">
              <w:r w:rsidRPr="00410504" w:rsidDel="00FC1A52">
                <w:rPr>
                  <w:rFonts w:ascii="Arial" w:eastAsia="MS Mincho" w:hAnsi="Arial" w:cs="Arial"/>
                  <w:sz w:val="20"/>
                  <w:lang w:val="en-GB" w:eastAsia="ja-JP"/>
                </w:rPr>
                <w:delText xml:space="preserve">80 </w:delText>
              </w:r>
            </w:del>
            <w:ins w:id="15" w:author="mosu01" w:date="2016-02-05T13:50:00Z">
              <w:r w:rsidR="00FC1A52">
                <w:rPr>
                  <w:rFonts w:ascii="Arial" w:eastAsia="MS Mincho" w:hAnsi="Arial" w:cs="Arial"/>
                  <w:sz w:val="20"/>
                  <w:lang w:val="en-GB" w:eastAsia="ja-JP"/>
                </w:rPr>
                <w:t>99</w:t>
              </w:r>
              <w:r w:rsidR="00FC1A52" w:rsidRPr="00410504">
                <w:rPr>
                  <w:rFonts w:ascii="Arial" w:eastAsia="MS Mincho" w:hAnsi="Arial" w:cs="Arial"/>
                  <w:sz w:val="20"/>
                  <w:lang w:val="en-GB" w:eastAsia="ja-JP"/>
                </w:rPr>
                <w:t xml:space="preserve"> </w:t>
              </w:r>
            </w:ins>
            <w:r w:rsidRPr="00410504">
              <w:rPr>
                <w:rFonts w:ascii="Arial" w:eastAsia="MS Mincho" w:hAnsi="Arial" w:cs="Arial"/>
                <w:sz w:val="20"/>
                <w:lang w:val="en-GB" w:eastAsia="ja-JP"/>
              </w:rPr>
              <w:t>(WG1) – 90 (WG2)</w:t>
            </w:r>
          </w:p>
        </w:tc>
      </w:tr>
      <w:tr w:rsidR="00410504" w:rsidRPr="00410504" w:rsidTr="00816035">
        <w:tc>
          <w:tcPr>
            <w:tcW w:w="875" w:type="dxa"/>
            <w:tcBorders>
              <w:top w:val="nil"/>
              <w:left w:val="nil"/>
              <w:bottom w:val="nil"/>
              <w:right w:val="single" w:sz="6" w:space="0" w:color="000000"/>
            </w:tcBorders>
            <w:shd w:val="clear" w:color="auto" w:fill="auto"/>
            <w:tcMar>
              <w:top w:w="80" w:type="dxa"/>
              <w:left w:w="80" w:type="dxa"/>
              <w:bottom w:w="80" w:type="dxa"/>
              <w:right w:w="80" w:type="dxa"/>
            </w:tcMar>
          </w:tcPr>
          <w:p w:rsidR="00410504" w:rsidRPr="00410504" w:rsidRDefault="00410504" w:rsidP="00410504">
            <w:pPr>
              <w:jc w:val="right"/>
              <w:rPr>
                <w:rFonts w:ascii="Arial" w:eastAsia="MS Mincho" w:hAnsi="Arial" w:cs="Arial"/>
                <w:sz w:val="20"/>
                <w:lang w:val="en-GB" w:eastAsia="ja-JP"/>
              </w:rPr>
            </w:pPr>
            <w:r w:rsidRPr="00410504">
              <w:rPr>
                <w:rFonts w:ascii="Arial" w:eastAsia="MS Mincho" w:hAnsi="Arial" w:cs="Arial"/>
                <w:b/>
                <w:bCs/>
                <w:color w:val="000000"/>
                <w:sz w:val="20"/>
                <w:lang w:val="en-GB" w:eastAsia="ja-JP"/>
              </w:rPr>
              <w:t>11</w:t>
            </w:r>
          </w:p>
        </w:tc>
        <w:tc>
          <w:tcPr>
            <w:tcW w:w="2385" w:type="dxa"/>
            <w:tcBorders>
              <w:top w:val="dotted" w:sz="4" w:space="0" w:color="000000"/>
              <w:left w:val="single" w:sz="6" w:space="0" w:color="000000"/>
              <w:bottom w:val="dotted" w:sz="4" w:space="0" w:color="000000"/>
              <w:right w:val="dotted" w:sz="4" w:space="0" w:color="000000"/>
            </w:tcBorders>
            <w:shd w:val="clear" w:color="auto" w:fill="auto"/>
            <w:tcMar>
              <w:top w:w="80" w:type="dxa"/>
              <w:left w:w="80" w:type="dxa"/>
              <w:bottom w:w="80" w:type="dxa"/>
              <w:right w:w="80" w:type="dxa"/>
            </w:tcMar>
          </w:tcPr>
          <w:p w:rsidR="00410504" w:rsidRPr="00410504" w:rsidRDefault="00410504" w:rsidP="00410504">
            <w:pPr>
              <w:rPr>
                <w:rFonts w:ascii="Arial" w:eastAsia="Helvetica" w:hAnsi="Arial" w:cs="Arial"/>
                <w:color w:val="000000"/>
                <w:sz w:val="20"/>
                <w:lang w:val="en-GB"/>
              </w:rPr>
            </w:pPr>
            <w:r w:rsidRPr="00410504">
              <w:rPr>
                <w:rFonts w:ascii="Arial" w:hAnsi="Arial" w:cs="Arial"/>
                <w:color w:val="000000"/>
                <w:sz w:val="20"/>
                <w:lang w:val="en-GB"/>
              </w:rPr>
              <w:t>WG 2</w:t>
            </w:r>
          </w:p>
        </w:tc>
        <w:tc>
          <w:tcPr>
            <w:tcW w:w="3402"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tcPr>
          <w:p w:rsidR="00410504" w:rsidRPr="00410504" w:rsidRDefault="00410504" w:rsidP="00FC1A52">
            <w:pPr>
              <w:rPr>
                <w:rFonts w:ascii="Arial" w:eastAsia="MS Mincho" w:hAnsi="Arial" w:cs="Arial"/>
                <w:sz w:val="20"/>
                <w:lang w:val="en-GB" w:eastAsia="ja-JP"/>
              </w:rPr>
            </w:pPr>
            <w:r w:rsidRPr="00410504">
              <w:rPr>
                <w:rFonts w:ascii="Arial" w:eastAsia="MS Mincho" w:hAnsi="Arial" w:cs="Arial"/>
                <w:sz w:val="20"/>
                <w:lang w:val="en-GB" w:eastAsia="ja-JP"/>
              </w:rPr>
              <w:t>90</w:t>
            </w:r>
            <w:ins w:id="16" w:author="mosu01" w:date="2016-02-05T13:53:00Z">
              <w:r w:rsidR="00FC1A52">
                <w:rPr>
                  <w:rFonts w:ascii="Arial" w:eastAsia="MS Mincho" w:hAnsi="Arial" w:cs="Arial"/>
                  <w:sz w:val="20"/>
                  <w:lang w:val="en-GB" w:eastAsia="ja-JP"/>
                </w:rPr>
                <w:t xml:space="preserve"> (WG2) - 99</w:t>
              </w:r>
            </w:ins>
            <w:ins w:id="17" w:author="mosu01" w:date="2016-02-05T13:51:00Z">
              <w:r w:rsidR="00FC1A52">
                <w:rPr>
                  <w:rFonts w:ascii="Arial" w:eastAsia="MS Mincho" w:hAnsi="Arial" w:cs="Arial"/>
                  <w:sz w:val="20"/>
                  <w:lang w:val="en-GB" w:eastAsia="ja-JP"/>
                </w:rPr>
                <w:t xml:space="preserve"> (WG1)</w:t>
              </w:r>
            </w:ins>
          </w:p>
        </w:tc>
      </w:tr>
      <w:tr w:rsidR="00410504" w:rsidRPr="00410504" w:rsidTr="00816035">
        <w:tc>
          <w:tcPr>
            <w:tcW w:w="875" w:type="dxa"/>
            <w:tcBorders>
              <w:top w:val="nil"/>
              <w:left w:val="nil"/>
              <w:bottom w:val="nil"/>
              <w:right w:val="single" w:sz="6" w:space="0" w:color="000000"/>
            </w:tcBorders>
            <w:shd w:val="clear" w:color="auto" w:fill="auto"/>
            <w:tcMar>
              <w:top w:w="80" w:type="dxa"/>
              <w:left w:w="80" w:type="dxa"/>
              <w:bottom w:w="80" w:type="dxa"/>
              <w:right w:w="80" w:type="dxa"/>
            </w:tcMar>
          </w:tcPr>
          <w:p w:rsidR="00410504" w:rsidRPr="00410504" w:rsidRDefault="00410504" w:rsidP="00410504">
            <w:pPr>
              <w:jc w:val="right"/>
              <w:rPr>
                <w:rFonts w:ascii="Arial" w:eastAsia="MS Mincho" w:hAnsi="Arial" w:cs="Arial"/>
                <w:sz w:val="20"/>
                <w:lang w:val="en-GB" w:eastAsia="ja-JP"/>
              </w:rPr>
            </w:pPr>
            <w:r w:rsidRPr="00410504">
              <w:rPr>
                <w:rFonts w:ascii="Arial" w:eastAsia="MS Mincho" w:hAnsi="Arial" w:cs="Arial"/>
                <w:b/>
                <w:bCs/>
                <w:color w:val="000000"/>
                <w:sz w:val="20"/>
                <w:lang w:val="en-GB" w:eastAsia="ja-JP"/>
              </w:rPr>
              <w:t>12</w:t>
            </w:r>
          </w:p>
        </w:tc>
        <w:tc>
          <w:tcPr>
            <w:tcW w:w="2385" w:type="dxa"/>
            <w:tcBorders>
              <w:top w:val="dotted" w:sz="4" w:space="0" w:color="000000"/>
              <w:left w:val="single" w:sz="6" w:space="0" w:color="000000"/>
              <w:bottom w:val="dotted" w:sz="4" w:space="0" w:color="000000"/>
              <w:right w:val="dotted" w:sz="4" w:space="0" w:color="000000"/>
            </w:tcBorders>
            <w:shd w:val="clear" w:color="auto" w:fill="EEEEEE"/>
            <w:tcMar>
              <w:top w:w="80" w:type="dxa"/>
              <w:left w:w="80" w:type="dxa"/>
              <w:bottom w:w="80" w:type="dxa"/>
              <w:right w:w="80" w:type="dxa"/>
            </w:tcMar>
          </w:tcPr>
          <w:p w:rsidR="00410504" w:rsidRPr="00410504" w:rsidRDefault="00410504" w:rsidP="00410504">
            <w:pPr>
              <w:rPr>
                <w:rFonts w:ascii="Arial" w:eastAsia="Helvetica" w:hAnsi="Arial" w:cs="Arial"/>
                <w:color w:val="000000"/>
                <w:sz w:val="20"/>
                <w:lang w:val="en-GB"/>
              </w:rPr>
            </w:pPr>
            <w:r w:rsidRPr="00410504">
              <w:rPr>
                <w:rFonts w:ascii="Arial" w:hAnsi="Arial" w:cs="Arial"/>
                <w:color w:val="000000"/>
                <w:sz w:val="20"/>
                <w:lang w:val="en-GB"/>
              </w:rPr>
              <w:t>WG 1 + WG 3</w:t>
            </w:r>
          </w:p>
        </w:tc>
        <w:tc>
          <w:tcPr>
            <w:tcW w:w="3402" w:type="dxa"/>
            <w:tcBorders>
              <w:top w:val="dotted" w:sz="4" w:space="0" w:color="000000"/>
              <w:left w:val="dotted" w:sz="4" w:space="0" w:color="000000"/>
              <w:bottom w:val="dotted" w:sz="4" w:space="0" w:color="000000"/>
              <w:right w:val="nil"/>
            </w:tcBorders>
            <w:shd w:val="clear" w:color="auto" w:fill="EEEEEE"/>
            <w:tcMar>
              <w:top w:w="80" w:type="dxa"/>
              <w:left w:w="80" w:type="dxa"/>
              <w:bottom w:w="80" w:type="dxa"/>
              <w:right w:w="80" w:type="dxa"/>
            </w:tcMar>
          </w:tcPr>
          <w:p w:rsidR="00410504" w:rsidRPr="00410504" w:rsidRDefault="00410504" w:rsidP="00410504">
            <w:pPr>
              <w:rPr>
                <w:rFonts w:ascii="Arial" w:eastAsia="MS Mincho" w:hAnsi="Arial" w:cs="Arial"/>
                <w:sz w:val="20"/>
                <w:lang w:val="en-GB" w:eastAsia="ja-JP"/>
              </w:rPr>
            </w:pPr>
            <w:del w:id="18" w:author="mosu01" w:date="2016-02-05T13:51:00Z">
              <w:r w:rsidRPr="00410504" w:rsidDel="00FC1A52">
                <w:rPr>
                  <w:rFonts w:ascii="Arial" w:eastAsia="MS Mincho" w:hAnsi="Arial" w:cs="Arial"/>
                  <w:sz w:val="20"/>
                  <w:lang w:val="en-GB" w:eastAsia="ja-JP"/>
                </w:rPr>
                <w:delText xml:space="preserve">60 </w:delText>
              </w:r>
            </w:del>
            <w:ins w:id="19" w:author="mosu01" w:date="2016-02-05T13:51:00Z">
              <w:r w:rsidR="00FC1A52">
                <w:rPr>
                  <w:rFonts w:ascii="Arial" w:eastAsia="MS Mincho" w:hAnsi="Arial" w:cs="Arial"/>
                  <w:sz w:val="20"/>
                  <w:lang w:val="en-GB" w:eastAsia="ja-JP"/>
                </w:rPr>
                <w:t>95</w:t>
              </w:r>
              <w:r w:rsidR="00FC1A52" w:rsidRPr="00410504">
                <w:rPr>
                  <w:rFonts w:ascii="Arial" w:eastAsia="MS Mincho" w:hAnsi="Arial" w:cs="Arial"/>
                  <w:sz w:val="20"/>
                  <w:lang w:val="en-GB" w:eastAsia="ja-JP"/>
                </w:rPr>
                <w:t xml:space="preserve"> </w:t>
              </w:r>
            </w:ins>
            <w:r w:rsidRPr="00410504">
              <w:rPr>
                <w:rFonts w:ascii="Arial" w:eastAsia="MS Mincho" w:hAnsi="Arial" w:cs="Arial"/>
                <w:sz w:val="20"/>
                <w:lang w:val="en-GB" w:eastAsia="ja-JP"/>
              </w:rPr>
              <w:t>(WG1) – 70 (WG3)</w:t>
            </w:r>
          </w:p>
        </w:tc>
      </w:tr>
      <w:tr w:rsidR="00410504" w:rsidRPr="00410504" w:rsidTr="00816035">
        <w:tc>
          <w:tcPr>
            <w:tcW w:w="875" w:type="dxa"/>
            <w:tcBorders>
              <w:top w:val="nil"/>
              <w:left w:val="nil"/>
              <w:bottom w:val="nil"/>
              <w:right w:val="single" w:sz="6" w:space="0" w:color="000000"/>
            </w:tcBorders>
            <w:shd w:val="clear" w:color="auto" w:fill="auto"/>
            <w:tcMar>
              <w:top w:w="80" w:type="dxa"/>
              <w:left w:w="80" w:type="dxa"/>
              <w:bottom w:w="80" w:type="dxa"/>
              <w:right w:w="80" w:type="dxa"/>
            </w:tcMar>
          </w:tcPr>
          <w:p w:rsidR="00410504" w:rsidRPr="00410504" w:rsidRDefault="00410504" w:rsidP="00410504">
            <w:pPr>
              <w:jc w:val="right"/>
              <w:rPr>
                <w:rFonts w:ascii="Arial" w:eastAsia="MS Mincho" w:hAnsi="Arial" w:cs="Arial"/>
                <w:sz w:val="20"/>
                <w:lang w:val="en-GB" w:eastAsia="ja-JP"/>
              </w:rPr>
            </w:pPr>
            <w:r w:rsidRPr="00410504">
              <w:rPr>
                <w:rFonts w:ascii="Arial" w:eastAsia="MS Mincho" w:hAnsi="Arial" w:cs="Arial"/>
                <w:b/>
                <w:bCs/>
                <w:color w:val="000000"/>
                <w:sz w:val="20"/>
                <w:lang w:val="en-GB" w:eastAsia="ja-JP"/>
              </w:rPr>
              <w:t>13</w:t>
            </w:r>
          </w:p>
        </w:tc>
        <w:tc>
          <w:tcPr>
            <w:tcW w:w="2385" w:type="dxa"/>
            <w:tcBorders>
              <w:top w:val="dotted" w:sz="4" w:space="0" w:color="000000"/>
              <w:left w:val="single" w:sz="6" w:space="0" w:color="000000"/>
              <w:bottom w:val="dotted" w:sz="4" w:space="0" w:color="000000"/>
              <w:right w:val="dotted" w:sz="4" w:space="0" w:color="000000"/>
            </w:tcBorders>
            <w:shd w:val="clear" w:color="auto" w:fill="auto"/>
            <w:tcMar>
              <w:top w:w="80" w:type="dxa"/>
              <w:left w:w="80" w:type="dxa"/>
              <w:bottom w:w="80" w:type="dxa"/>
              <w:right w:w="80" w:type="dxa"/>
            </w:tcMar>
          </w:tcPr>
          <w:p w:rsidR="00410504" w:rsidRPr="00410504" w:rsidRDefault="00410504" w:rsidP="00410504">
            <w:pPr>
              <w:rPr>
                <w:rFonts w:ascii="Arial" w:eastAsia="Helvetica" w:hAnsi="Arial" w:cs="Arial"/>
                <w:color w:val="000000"/>
                <w:sz w:val="20"/>
                <w:lang w:val="en-GB"/>
              </w:rPr>
            </w:pPr>
            <w:r w:rsidRPr="00410504">
              <w:rPr>
                <w:rFonts w:ascii="Arial" w:hAnsi="Arial" w:cs="Arial"/>
                <w:color w:val="000000"/>
                <w:sz w:val="20"/>
                <w:lang w:val="en-GB"/>
              </w:rPr>
              <w:t>WG 1 + WG 3</w:t>
            </w:r>
          </w:p>
        </w:tc>
        <w:tc>
          <w:tcPr>
            <w:tcW w:w="3402"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tcPr>
          <w:p w:rsidR="00410504" w:rsidRPr="00410504" w:rsidRDefault="00410504" w:rsidP="00410504">
            <w:pPr>
              <w:rPr>
                <w:rFonts w:ascii="Arial" w:eastAsia="MS Mincho" w:hAnsi="Arial" w:cs="Arial"/>
                <w:sz w:val="20"/>
                <w:lang w:val="en-GB" w:eastAsia="ja-JP"/>
              </w:rPr>
            </w:pPr>
            <w:del w:id="20" w:author="mosu01" w:date="2016-02-05T13:51:00Z">
              <w:r w:rsidRPr="00410504" w:rsidDel="00FC1A52">
                <w:rPr>
                  <w:rFonts w:ascii="Arial" w:eastAsia="MS Mincho" w:hAnsi="Arial" w:cs="Arial"/>
                  <w:sz w:val="20"/>
                  <w:lang w:val="en-GB" w:eastAsia="ja-JP"/>
                </w:rPr>
                <w:delText xml:space="preserve">60 </w:delText>
              </w:r>
            </w:del>
            <w:ins w:id="21" w:author="mosu01" w:date="2016-02-05T13:51:00Z">
              <w:r w:rsidR="00FC1A52">
                <w:rPr>
                  <w:rFonts w:ascii="Arial" w:eastAsia="MS Mincho" w:hAnsi="Arial" w:cs="Arial"/>
                  <w:sz w:val="20"/>
                  <w:lang w:val="en-GB" w:eastAsia="ja-JP"/>
                </w:rPr>
                <w:t>95</w:t>
              </w:r>
              <w:r w:rsidR="00FC1A52" w:rsidRPr="00410504">
                <w:rPr>
                  <w:rFonts w:ascii="Arial" w:eastAsia="MS Mincho" w:hAnsi="Arial" w:cs="Arial"/>
                  <w:sz w:val="20"/>
                  <w:lang w:val="en-GB" w:eastAsia="ja-JP"/>
                </w:rPr>
                <w:t xml:space="preserve"> </w:t>
              </w:r>
            </w:ins>
            <w:r w:rsidRPr="00410504">
              <w:rPr>
                <w:rFonts w:ascii="Arial" w:eastAsia="MS Mincho" w:hAnsi="Arial" w:cs="Arial"/>
                <w:sz w:val="20"/>
                <w:lang w:val="en-GB" w:eastAsia="ja-JP"/>
              </w:rPr>
              <w:t>(WG1) – 70 (WG3)</w:t>
            </w:r>
          </w:p>
        </w:tc>
      </w:tr>
      <w:tr w:rsidR="00410504" w:rsidRPr="00410504" w:rsidTr="00816035">
        <w:tc>
          <w:tcPr>
            <w:tcW w:w="875" w:type="dxa"/>
            <w:tcBorders>
              <w:top w:val="nil"/>
              <w:left w:val="nil"/>
              <w:bottom w:val="nil"/>
              <w:right w:val="single" w:sz="6" w:space="0" w:color="000000"/>
            </w:tcBorders>
            <w:shd w:val="clear" w:color="auto" w:fill="auto"/>
            <w:tcMar>
              <w:top w:w="80" w:type="dxa"/>
              <w:left w:w="80" w:type="dxa"/>
              <w:bottom w:w="80" w:type="dxa"/>
              <w:right w:w="80" w:type="dxa"/>
            </w:tcMar>
          </w:tcPr>
          <w:p w:rsidR="00410504" w:rsidRPr="00410504" w:rsidRDefault="00410504" w:rsidP="00410504">
            <w:pPr>
              <w:jc w:val="right"/>
              <w:rPr>
                <w:rFonts w:ascii="Arial" w:eastAsia="MS Mincho" w:hAnsi="Arial" w:cs="Arial"/>
                <w:sz w:val="20"/>
                <w:lang w:val="en-GB" w:eastAsia="ja-JP"/>
              </w:rPr>
            </w:pPr>
            <w:r w:rsidRPr="00410504">
              <w:rPr>
                <w:rFonts w:ascii="Arial" w:eastAsia="MS Mincho" w:hAnsi="Arial" w:cs="Arial"/>
                <w:b/>
                <w:bCs/>
                <w:color w:val="000000"/>
                <w:sz w:val="20"/>
                <w:lang w:val="en-GB" w:eastAsia="ja-JP"/>
              </w:rPr>
              <w:t>14</w:t>
            </w:r>
          </w:p>
        </w:tc>
        <w:tc>
          <w:tcPr>
            <w:tcW w:w="2385" w:type="dxa"/>
            <w:tcBorders>
              <w:top w:val="dotted" w:sz="4" w:space="0" w:color="000000"/>
              <w:left w:val="single" w:sz="6" w:space="0" w:color="000000"/>
              <w:bottom w:val="dotted" w:sz="4" w:space="0" w:color="000000"/>
              <w:right w:val="dotted" w:sz="4" w:space="0" w:color="000000"/>
            </w:tcBorders>
            <w:shd w:val="clear" w:color="auto" w:fill="EEEEEE"/>
            <w:tcMar>
              <w:top w:w="80" w:type="dxa"/>
              <w:left w:w="80" w:type="dxa"/>
              <w:bottom w:w="80" w:type="dxa"/>
              <w:right w:w="80" w:type="dxa"/>
            </w:tcMar>
          </w:tcPr>
          <w:p w:rsidR="00410504" w:rsidRPr="00410504" w:rsidRDefault="00410504" w:rsidP="00410504">
            <w:pPr>
              <w:rPr>
                <w:rFonts w:ascii="Arial" w:eastAsia="Helvetica" w:hAnsi="Arial" w:cs="Arial"/>
                <w:color w:val="000000"/>
                <w:sz w:val="20"/>
                <w:lang w:val="en-GB"/>
              </w:rPr>
            </w:pPr>
            <w:r w:rsidRPr="00410504">
              <w:rPr>
                <w:rFonts w:ascii="Arial" w:hAnsi="Arial" w:cs="Arial"/>
                <w:color w:val="000000"/>
                <w:sz w:val="20"/>
                <w:lang w:val="en-GB"/>
              </w:rPr>
              <w:t>WG 1</w:t>
            </w:r>
          </w:p>
        </w:tc>
        <w:tc>
          <w:tcPr>
            <w:tcW w:w="3402" w:type="dxa"/>
            <w:tcBorders>
              <w:top w:val="dotted" w:sz="4" w:space="0" w:color="000000"/>
              <w:left w:val="dotted" w:sz="4" w:space="0" w:color="000000"/>
              <w:bottom w:val="dotted" w:sz="4" w:space="0" w:color="000000"/>
              <w:right w:val="nil"/>
            </w:tcBorders>
            <w:shd w:val="clear" w:color="auto" w:fill="EEEEEE"/>
            <w:tcMar>
              <w:top w:w="80" w:type="dxa"/>
              <w:left w:w="80" w:type="dxa"/>
              <w:bottom w:w="80" w:type="dxa"/>
              <w:right w:w="80" w:type="dxa"/>
            </w:tcMar>
          </w:tcPr>
          <w:p w:rsidR="00410504" w:rsidRPr="00410504" w:rsidRDefault="00410504" w:rsidP="00410504">
            <w:pPr>
              <w:rPr>
                <w:rFonts w:ascii="Arial" w:eastAsia="MS Mincho" w:hAnsi="Arial" w:cs="Arial"/>
                <w:sz w:val="20"/>
                <w:lang w:val="en-GB" w:eastAsia="ja-JP"/>
              </w:rPr>
            </w:pPr>
            <w:del w:id="22" w:author="mosu01" w:date="2016-02-05T13:51:00Z">
              <w:r w:rsidRPr="00410504" w:rsidDel="00FC1A52">
                <w:rPr>
                  <w:rFonts w:ascii="Arial" w:eastAsia="MS Mincho" w:hAnsi="Arial" w:cs="Arial"/>
                  <w:sz w:val="20"/>
                  <w:lang w:val="en-GB" w:eastAsia="ja-JP"/>
                </w:rPr>
                <w:delText>60</w:delText>
              </w:r>
            </w:del>
            <w:ins w:id="23" w:author="mosu01" w:date="2016-02-05T13:51:00Z">
              <w:r w:rsidR="00FC1A52">
                <w:rPr>
                  <w:rFonts w:ascii="Arial" w:eastAsia="MS Mincho" w:hAnsi="Arial" w:cs="Arial"/>
                  <w:sz w:val="20"/>
                  <w:lang w:val="en-GB" w:eastAsia="ja-JP"/>
                </w:rPr>
                <w:t>95</w:t>
              </w:r>
            </w:ins>
          </w:p>
        </w:tc>
      </w:tr>
      <w:tr w:rsidR="00410504" w:rsidRPr="00410504" w:rsidTr="00816035">
        <w:tc>
          <w:tcPr>
            <w:tcW w:w="875" w:type="dxa"/>
            <w:tcBorders>
              <w:top w:val="nil"/>
              <w:left w:val="nil"/>
              <w:bottom w:val="nil"/>
              <w:right w:val="single" w:sz="6" w:space="0" w:color="000000"/>
            </w:tcBorders>
            <w:shd w:val="clear" w:color="auto" w:fill="auto"/>
            <w:tcMar>
              <w:top w:w="80" w:type="dxa"/>
              <w:left w:w="80" w:type="dxa"/>
              <w:bottom w:w="80" w:type="dxa"/>
              <w:right w:w="80" w:type="dxa"/>
            </w:tcMar>
          </w:tcPr>
          <w:p w:rsidR="00410504" w:rsidRPr="00410504" w:rsidRDefault="00410504" w:rsidP="00410504">
            <w:pPr>
              <w:jc w:val="right"/>
              <w:rPr>
                <w:rFonts w:ascii="Arial" w:eastAsia="MS Mincho" w:hAnsi="Arial" w:cs="Arial"/>
                <w:sz w:val="20"/>
                <w:lang w:val="en-GB" w:eastAsia="ja-JP"/>
              </w:rPr>
            </w:pPr>
            <w:r w:rsidRPr="00410504">
              <w:rPr>
                <w:rFonts w:ascii="Arial" w:eastAsia="MS Mincho" w:hAnsi="Arial" w:cs="Arial"/>
                <w:b/>
                <w:bCs/>
                <w:color w:val="000000"/>
                <w:sz w:val="20"/>
                <w:lang w:val="en-GB" w:eastAsia="ja-JP"/>
              </w:rPr>
              <w:t>15</w:t>
            </w:r>
          </w:p>
        </w:tc>
        <w:tc>
          <w:tcPr>
            <w:tcW w:w="2385" w:type="dxa"/>
            <w:tcBorders>
              <w:top w:val="dotted" w:sz="4" w:space="0" w:color="000000"/>
              <w:left w:val="single" w:sz="6" w:space="0" w:color="000000"/>
              <w:bottom w:val="dotted" w:sz="4" w:space="0" w:color="000000"/>
              <w:right w:val="dotted" w:sz="4" w:space="0" w:color="000000"/>
            </w:tcBorders>
            <w:shd w:val="clear" w:color="auto" w:fill="auto"/>
            <w:tcMar>
              <w:top w:w="80" w:type="dxa"/>
              <w:left w:w="80" w:type="dxa"/>
              <w:bottom w:w="80" w:type="dxa"/>
              <w:right w:w="80" w:type="dxa"/>
            </w:tcMar>
          </w:tcPr>
          <w:p w:rsidR="00410504" w:rsidRPr="00410504" w:rsidRDefault="00410504" w:rsidP="00410504">
            <w:pPr>
              <w:rPr>
                <w:rFonts w:ascii="Arial" w:eastAsia="Helvetica" w:hAnsi="Arial" w:cs="Arial"/>
                <w:color w:val="000000"/>
                <w:sz w:val="20"/>
                <w:lang w:val="en-GB"/>
              </w:rPr>
            </w:pPr>
            <w:r w:rsidRPr="00410504">
              <w:rPr>
                <w:rFonts w:ascii="Arial" w:hAnsi="Arial" w:cs="Arial"/>
                <w:color w:val="000000"/>
                <w:sz w:val="20"/>
                <w:lang w:val="en-GB"/>
              </w:rPr>
              <w:t>WG 1</w:t>
            </w:r>
            <w:ins w:id="24" w:author="mosu01" w:date="2016-02-05T13:52:00Z">
              <w:r w:rsidR="00FC1A52">
                <w:rPr>
                  <w:rFonts w:ascii="Arial" w:hAnsi="Arial" w:cs="Arial"/>
                  <w:color w:val="000000"/>
                  <w:sz w:val="20"/>
                  <w:lang w:val="en-GB"/>
                </w:rPr>
                <w:t xml:space="preserve"> (WG2 – 1505)</w:t>
              </w:r>
            </w:ins>
          </w:p>
        </w:tc>
        <w:tc>
          <w:tcPr>
            <w:tcW w:w="3402"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tcPr>
          <w:p w:rsidR="00410504" w:rsidRPr="00410504" w:rsidRDefault="00410504" w:rsidP="00410504">
            <w:pPr>
              <w:rPr>
                <w:rFonts w:ascii="Arial" w:eastAsia="MS Mincho" w:hAnsi="Arial" w:cs="Arial"/>
                <w:sz w:val="20"/>
                <w:lang w:val="en-GB" w:eastAsia="ja-JP"/>
              </w:rPr>
            </w:pPr>
            <w:del w:id="25" w:author="mosu01" w:date="2016-02-05T13:52:00Z">
              <w:r w:rsidRPr="00410504" w:rsidDel="00FC1A52">
                <w:rPr>
                  <w:rFonts w:ascii="Arial" w:eastAsia="MS Mincho" w:hAnsi="Arial" w:cs="Arial"/>
                  <w:sz w:val="20"/>
                  <w:lang w:val="en-GB" w:eastAsia="ja-JP"/>
                </w:rPr>
                <w:delText>60</w:delText>
              </w:r>
            </w:del>
            <w:ins w:id="26" w:author="mosu01" w:date="2016-02-05T13:52:00Z">
              <w:r w:rsidR="00FC1A52">
                <w:rPr>
                  <w:rFonts w:ascii="Arial" w:eastAsia="MS Mincho" w:hAnsi="Arial" w:cs="Arial"/>
                  <w:sz w:val="20"/>
                  <w:lang w:val="en-GB" w:eastAsia="ja-JP"/>
                </w:rPr>
                <w:t>99 (WG1) – xx (WG2)</w:t>
              </w:r>
            </w:ins>
          </w:p>
        </w:tc>
      </w:tr>
      <w:tr w:rsidR="00410504" w:rsidRPr="00410504" w:rsidTr="00816035">
        <w:tc>
          <w:tcPr>
            <w:tcW w:w="875" w:type="dxa"/>
            <w:tcBorders>
              <w:top w:val="nil"/>
              <w:left w:val="nil"/>
              <w:bottom w:val="nil"/>
              <w:right w:val="single" w:sz="6" w:space="0" w:color="000000"/>
            </w:tcBorders>
            <w:shd w:val="clear" w:color="auto" w:fill="auto"/>
            <w:tcMar>
              <w:top w:w="80" w:type="dxa"/>
              <w:left w:w="80" w:type="dxa"/>
              <w:bottom w:w="80" w:type="dxa"/>
              <w:right w:w="80" w:type="dxa"/>
            </w:tcMar>
          </w:tcPr>
          <w:p w:rsidR="00410504" w:rsidRPr="00410504" w:rsidRDefault="00410504" w:rsidP="00410504">
            <w:pPr>
              <w:jc w:val="right"/>
              <w:rPr>
                <w:rFonts w:ascii="Arial" w:eastAsia="MS Mincho" w:hAnsi="Arial" w:cs="Arial"/>
                <w:sz w:val="20"/>
                <w:lang w:val="en-GB" w:eastAsia="ja-JP"/>
              </w:rPr>
            </w:pPr>
            <w:r w:rsidRPr="00410504">
              <w:rPr>
                <w:rFonts w:ascii="Arial" w:eastAsia="MS Mincho" w:hAnsi="Arial" w:cs="Arial"/>
                <w:b/>
                <w:bCs/>
                <w:color w:val="000000"/>
                <w:sz w:val="20"/>
                <w:lang w:val="en-GB" w:eastAsia="ja-JP"/>
              </w:rPr>
              <w:t>16</w:t>
            </w:r>
          </w:p>
        </w:tc>
        <w:tc>
          <w:tcPr>
            <w:tcW w:w="2385" w:type="dxa"/>
            <w:tcBorders>
              <w:top w:val="dotted" w:sz="4" w:space="0" w:color="000000"/>
              <w:left w:val="single" w:sz="6" w:space="0" w:color="000000"/>
              <w:bottom w:val="dotted" w:sz="4" w:space="0" w:color="000000"/>
              <w:right w:val="dotted" w:sz="4" w:space="0" w:color="000000"/>
            </w:tcBorders>
            <w:shd w:val="clear" w:color="auto" w:fill="EEEEEE"/>
            <w:tcMar>
              <w:top w:w="80" w:type="dxa"/>
              <w:left w:w="80" w:type="dxa"/>
              <w:bottom w:w="80" w:type="dxa"/>
              <w:right w:w="80" w:type="dxa"/>
            </w:tcMar>
          </w:tcPr>
          <w:p w:rsidR="00410504" w:rsidRPr="00410504" w:rsidRDefault="00410504" w:rsidP="00410504">
            <w:pPr>
              <w:rPr>
                <w:rFonts w:ascii="Arial" w:eastAsia="Helvetica" w:hAnsi="Arial" w:cs="Arial"/>
                <w:color w:val="000000"/>
                <w:sz w:val="20"/>
                <w:lang w:val="en-GB"/>
              </w:rPr>
            </w:pPr>
            <w:r w:rsidRPr="00410504">
              <w:rPr>
                <w:rFonts w:ascii="Arial" w:hAnsi="Arial" w:cs="Arial"/>
                <w:color w:val="000000"/>
                <w:sz w:val="20"/>
                <w:lang w:val="en-GB"/>
              </w:rPr>
              <w:t>WG 1 + WG 2</w:t>
            </w:r>
          </w:p>
        </w:tc>
        <w:tc>
          <w:tcPr>
            <w:tcW w:w="3402" w:type="dxa"/>
            <w:tcBorders>
              <w:top w:val="dotted" w:sz="4" w:space="0" w:color="000000"/>
              <w:left w:val="dotted" w:sz="4" w:space="0" w:color="000000"/>
              <w:bottom w:val="dotted" w:sz="4" w:space="0" w:color="000000"/>
              <w:right w:val="nil"/>
            </w:tcBorders>
            <w:shd w:val="clear" w:color="auto" w:fill="EEEEEE"/>
            <w:tcMar>
              <w:top w:w="80" w:type="dxa"/>
              <w:left w:w="80" w:type="dxa"/>
              <w:bottom w:w="80" w:type="dxa"/>
              <w:right w:w="80" w:type="dxa"/>
            </w:tcMar>
          </w:tcPr>
          <w:p w:rsidR="00410504" w:rsidRPr="00410504" w:rsidRDefault="00410504" w:rsidP="00410504">
            <w:pPr>
              <w:rPr>
                <w:rFonts w:ascii="Arial" w:eastAsia="MS Mincho" w:hAnsi="Arial" w:cs="Arial"/>
                <w:sz w:val="20"/>
                <w:lang w:val="en-GB" w:eastAsia="ja-JP"/>
              </w:rPr>
            </w:pPr>
            <w:del w:id="27" w:author="mosu01" w:date="2016-02-05T13:52:00Z">
              <w:r w:rsidRPr="00410504" w:rsidDel="00FC1A52">
                <w:rPr>
                  <w:rFonts w:ascii="Arial" w:eastAsia="MS Mincho" w:hAnsi="Arial" w:cs="Arial"/>
                  <w:sz w:val="20"/>
                  <w:lang w:val="en-GB" w:eastAsia="ja-JP"/>
                </w:rPr>
                <w:delText xml:space="preserve">60 </w:delText>
              </w:r>
            </w:del>
            <w:ins w:id="28" w:author="mosu01" w:date="2016-02-05T13:52:00Z">
              <w:r w:rsidR="00FC1A52">
                <w:rPr>
                  <w:rFonts w:ascii="Arial" w:eastAsia="MS Mincho" w:hAnsi="Arial" w:cs="Arial"/>
                  <w:sz w:val="20"/>
                  <w:lang w:val="en-GB" w:eastAsia="ja-JP"/>
                </w:rPr>
                <w:t>99</w:t>
              </w:r>
              <w:r w:rsidR="00FC1A52" w:rsidRPr="00410504">
                <w:rPr>
                  <w:rFonts w:ascii="Arial" w:eastAsia="MS Mincho" w:hAnsi="Arial" w:cs="Arial"/>
                  <w:sz w:val="20"/>
                  <w:lang w:val="en-GB" w:eastAsia="ja-JP"/>
                </w:rPr>
                <w:t xml:space="preserve"> </w:t>
              </w:r>
            </w:ins>
            <w:r w:rsidRPr="00410504">
              <w:rPr>
                <w:rFonts w:ascii="Arial" w:eastAsia="MS Mincho" w:hAnsi="Arial" w:cs="Arial"/>
                <w:sz w:val="20"/>
                <w:lang w:val="en-GB" w:eastAsia="ja-JP"/>
              </w:rPr>
              <w:t>(WG1) – 90 (WG2)</w:t>
            </w:r>
          </w:p>
        </w:tc>
      </w:tr>
      <w:tr w:rsidR="00410504" w:rsidRPr="00410504" w:rsidTr="00816035">
        <w:tc>
          <w:tcPr>
            <w:tcW w:w="875" w:type="dxa"/>
            <w:tcBorders>
              <w:top w:val="nil"/>
              <w:left w:val="nil"/>
              <w:bottom w:val="nil"/>
              <w:right w:val="single" w:sz="6" w:space="0" w:color="000000"/>
            </w:tcBorders>
            <w:shd w:val="clear" w:color="auto" w:fill="auto"/>
            <w:tcMar>
              <w:top w:w="80" w:type="dxa"/>
              <w:left w:w="80" w:type="dxa"/>
              <w:bottom w:w="80" w:type="dxa"/>
              <w:right w:w="80" w:type="dxa"/>
            </w:tcMar>
          </w:tcPr>
          <w:p w:rsidR="00410504" w:rsidRPr="00410504" w:rsidRDefault="00410504" w:rsidP="00410504">
            <w:pPr>
              <w:jc w:val="right"/>
              <w:rPr>
                <w:rFonts w:ascii="Arial" w:eastAsia="MS Mincho" w:hAnsi="Arial" w:cs="Arial"/>
                <w:sz w:val="20"/>
                <w:lang w:val="en-GB" w:eastAsia="ja-JP"/>
              </w:rPr>
            </w:pPr>
            <w:r w:rsidRPr="00410504">
              <w:rPr>
                <w:rFonts w:ascii="Arial" w:eastAsia="MS Mincho" w:hAnsi="Arial" w:cs="Arial"/>
                <w:b/>
                <w:bCs/>
                <w:color w:val="000000"/>
                <w:sz w:val="20"/>
                <w:lang w:val="en-GB" w:eastAsia="ja-JP"/>
              </w:rPr>
              <w:t>17</w:t>
            </w:r>
          </w:p>
        </w:tc>
        <w:tc>
          <w:tcPr>
            <w:tcW w:w="2385" w:type="dxa"/>
            <w:tcBorders>
              <w:top w:val="dotted" w:sz="4" w:space="0" w:color="000000"/>
              <w:left w:val="single" w:sz="6" w:space="0" w:color="000000"/>
              <w:bottom w:val="dotted" w:sz="4" w:space="0" w:color="000000"/>
              <w:right w:val="dotted" w:sz="4" w:space="0" w:color="000000"/>
            </w:tcBorders>
            <w:shd w:val="clear" w:color="auto" w:fill="auto"/>
            <w:tcMar>
              <w:top w:w="80" w:type="dxa"/>
              <w:left w:w="80" w:type="dxa"/>
              <w:bottom w:w="80" w:type="dxa"/>
              <w:right w:w="80" w:type="dxa"/>
            </w:tcMar>
          </w:tcPr>
          <w:p w:rsidR="00410504" w:rsidRPr="00410504" w:rsidRDefault="00410504" w:rsidP="00410504">
            <w:pPr>
              <w:rPr>
                <w:rFonts w:ascii="Arial" w:eastAsia="Helvetica" w:hAnsi="Arial" w:cs="Arial"/>
                <w:color w:val="000000"/>
                <w:sz w:val="20"/>
                <w:lang w:val="en-GB"/>
              </w:rPr>
            </w:pPr>
            <w:r w:rsidRPr="00410504">
              <w:rPr>
                <w:rFonts w:ascii="Arial" w:hAnsi="Arial" w:cs="Arial"/>
                <w:color w:val="000000"/>
                <w:sz w:val="20"/>
                <w:lang w:val="en-GB"/>
              </w:rPr>
              <w:t>WG 1</w:t>
            </w:r>
          </w:p>
        </w:tc>
        <w:tc>
          <w:tcPr>
            <w:tcW w:w="3402"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tcPr>
          <w:p w:rsidR="00410504" w:rsidRPr="00410504" w:rsidRDefault="00410504" w:rsidP="00410504">
            <w:pPr>
              <w:rPr>
                <w:rFonts w:ascii="Arial" w:eastAsia="MS Mincho" w:hAnsi="Arial" w:cs="Arial"/>
                <w:sz w:val="20"/>
                <w:lang w:val="en-GB" w:eastAsia="ja-JP"/>
              </w:rPr>
            </w:pPr>
            <w:del w:id="29" w:author="mosu01" w:date="2016-02-05T13:53:00Z">
              <w:r w:rsidRPr="00410504" w:rsidDel="00FC1A52">
                <w:rPr>
                  <w:rFonts w:ascii="Arial" w:eastAsia="MS Mincho" w:hAnsi="Arial" w:cs="Arial"/>
                  <w:sz w:val="20"/>
                  <w:lang w:val="en-GB" w:eastAsia="ja-JP"/>
                </w:rPr>
                <w:delText>60</w:delText>
              </w:r>
            </w:del>
            <w:ins w:id="30" w:author="mosu01" w:date="2016-02-05T13:53:00Z">
              <w:r w:rsidR="00FC1A52">
                <w:rPr>
                  <w:rFonts w:ascii="Arial" w:eastAsia="MS Mincho" w:hAnsi="Arial" w:cs="Arial"/>
                  <w:sz w:val="20"/>
                  <w:lang w:val="en-GB" w:eastAsia="ja-JP"/>
                </w:rPr>
                <w:t>99</w:t>
              </w:r>
            </w:ins>
          </w:p>
        </w:tc>
      </w:tr>
      <w:tr w:rsidR="00410504" w:rsidRPr="00410504" w:rsidTr="00816035">
        <w:tc>
          <w:tcPr>
            <w:tcW w:w="875" w:type="dxa"/>
            <w:tcBorders>
              <w:top w:val="nil"/>
              <w:left w:val="nil"/>
              <w:bottom w:val="nil"/>
              <w:right w:val="single" w:sz="6" w:space="0" w:color="000000"/>
            </w:tcBorders>
            <w:shd w:val="clear" w:color="auto" w:fill="auto"/>
            <w:tcMar>
              <w:top w:w="80" w:type="dxa"/>
              <w:left w:w="80" w:type="dxa"/>
              <w:bottom w:w="80" w:type="dxa"/>
              <w:right w:w="80" w:type="dxa"/>
            </w:tcMar>
          </w:tcPr>
          <w:p w:rsidR="00410504" w:rsidRPr="00410504" w:rsidRDefault="00410504" w:rsidP="00410504">
            <w:pPr>
              <w:jc w:val="right"/>
              <w:rPr>
                <w:rFonts w:ascii="Arial" w:eastAsia="MS Mincho" w:hAnsi="Arial" w:cs="Arial"/>
                <w:sz w:val="20"/>
                <w:lang w:val="en-GB" w:eastAsia="ja-JP"/>
              </w:rPr>
            </w:pPr>
            <w:r w:rsidRPr="00410504">
              <w:rPr>
                <w:rFonts w:ascii="Arial" w:eastAsia="MS Mincho" w:hAnsi="Arial" w:cs="Arial"/>
                <w:b/>
                <w:bCs/>
                <w:color w:val="000000"/>
                <w:sz w:val="20"/>
                <w:lang w:val="en-GB" w:eastAsia="ja-JP"/>
              </w:rPr>
              <w:t>18</w:t>
            </w:r>
          </w:p>
        </w:tc>
        <w:tc>
          <w:tcPr>
            <w:tcW w:w="2385" w:type="dxa"/>
            <w:tcBorders>
              <w:top w:val="dotted" w:sz="4" w:space="0" w:color="000000"/>
              <w:left w:val="single" w:sz="6" w:space="0" w:color="000000"/>
              <w:bottom w:val="dotted" w:sz="4" w:space="0" w:color="000000"/>
              <w:right w:val="dotted" w:sz="4" w:space="0" w:color="000000"/>
            </w:tcBorders>
            <w:shd w:val="clear" w:color="auto" w:fill="EEEEEE"/>
            <w:tcMar>
              <w:top w:w="80" w:type="dxa"/>
              <w:left w:w="80" w:type="dxa"/>
              <w:bottom w:w="80" w:type="dxa"/>
              <w:right w:w="80" w:type="dxa"/>
            </w:tcMar>
          </w:tcPr>
          <w:p w:rsidR="00410504" w:rsidRPr="00410504" w:rsidRDefault="00410504" w:rsidP="00410504">
            <w:pPr>
              <w:rPr>
                <w:rFonts w:ascii="Arial" w:eastAsia="Helvetica" w:hAnsi="Arial" w:cs="Arial"/>
                <w:color w:val="000000"/>
                <w:sz w:val="20"/>
                <w:lang w:val="en-GB"/>
              </w:rPr>
            </w:pPr>
            <w:r w:rsidRPr="00410504">
              <w:rPr>
                <w:rFonts w:ascii="Arial" w:hAnsi="Arial" w:cs="Arial"/>
                <w:color w:val="000000"/>
                <w:sz w:val="20"/>
                <w:lang w:val="en-GB"/>
              </w:rPr>
              <w:t>WG 1</w:t>
            </w:r>
          </w:p>
        </w:tc>
        <w:tc>
          <w:tcPr>
            <w:tcW w:w="3402" w:type="dxa"/>
            <w:tcBorders>
              <w:top w:val="dotted" w:sz="4" w:space="0" w:color="000000"/>
              <w:left w:val="dotted" w:sz="4" w:space="0" w:color="000000"/>
              <w:bottom w:val="dotted" w:sz="4" w:space="0" w:color="000000"/>
              <w:right w:val="nil"/>
            </w:tcBorders>
            <w:shd w:val="clear" w:color="auto" w:fill="EEEEEE"/>
            <w:tcMar>
              <w:top w:w="80" w:type="dxa"/>
              <w:left w:w="80" w:type="dxa"/>
              <w:bottom w:w="80" w:type="dxa"/>
              <w:right w:w="80" w:type="dxa"/>
            </w:tcMar>
          </w:tcPr>
          <w:p w:rsidR="00410504" w:rsidRPr="00410504" w:rsidRDefault="00410504" w:rsidP="00410504">
            <w:pPr>
              <w:rPr>
                <w:rFonts w:ascii="Arial" w:eastAsia="MS Mincho" w:hAnsi="Arial" w:cs="Arial"/>
                <w:sz w:val="20"/>
                <w:lang w:val="en-GB" w:eastAsia="ja-JP"/>
              </w:rPr>
            </w:pPr>
            <w:del w:id="31" w:author="mosu01" w:date="2016-02-05T13:54:00Z">
              <w:r w:rsidRPr="00410504" w:rsidDel="00FC1A52">
                <w:rPr>
                  <w:rFonts w:ascii="Arial" w:eastAsia="MS Mincho" w:hAnsi="Arial" w:cs="Arial"/>
                  <w:sz w:val="20"/>
                  <w:lang w:val="en-GB" w:eastAsia="ja-JP"/>
                </w:rPr>
                <w:delText>60</w:delText>
              </w:r>
            </w:del>
            <w:ins w:id="32" w:author="mosu01" w:date="2016-02-05T13:54:00Z">
              <w:r w:rsidR="00FC1A52">
                <w:rPr>
                  <w:rFonts w:ascii="Arial" w:eastAsia="MS Mincho" w:hAnsi="Arial" w:cs="Arial"/>
                  <w:sz w:val="20"/>
                  <w:lang w:val="en-GB" w:eastAsia="ja-JP"/>
                </w:rPr>
                <w:t>95</w:t>
              </w:r>
            </w:ins>
          </w:p>
        </w:tc>
      </w:tr>
      <w:tr w:rsidR="00410504" w:rsidRPr="00410504" w:rsidTr="00816035">
        <w:tc>
          <w:tcPr>
            <w:tcW w:w="875" w:type="dxa"/>
            <w:tcBorders>
              <w:top w:val="nil"/>
              <w:left w:val="nil"/>
              <w:bottom w:val="single" w:sz="6" w:space="0" w:color="000000"/>
              <w:right w:val="single" w:sz="6" w:space="0" w:color="000000"/>
            </w:tcBorders>
            <w:shd w:val="clear" w:color="auto" w:fill="auto"/>
            <w:tcMar>
              <w:top w:w="80" w:type="dxa"/>
              <w:left w:w="80" w:type="dxa"/>
              <w:bottom w:w="80" w:type="dxa"/>
              <w:right w:w="80" w:type="dxa"/>
            </w:tcMar>
          </w:tcPr>
          <w:p w:rsidR="00410504" w:rsidRPr="00410504" w:rsidRDefault="00410504" w:rsidP="00410504">
            <w:pPr>
              <w:jc w:val="right"/>
              <w:rPr>
                <w:rFonts w:ascii="Arial" w:eastAsia="MS Mincho" w:hAnsi="Arial" w:cs="Arial"/>
                <w:sz w:val="20"/>
                <w:lang w:val="en-GB" w:eastAsia="ja-JP"/>
              </w:rPr>
            </w:pPr>
            <w:r w:rsidRPr="00410504">
              <w:rPr>
                <w:rFonts w:ascii="Arial" w:eastAsia="MS Mincho" w:hAnsi="Arial" w:cs="Arial"/>
                <w:b/>
                <w:bCs/>
                <w:color w:val="000000"/>
                <w:sz w:val="20"/>
                <w:lang w:val="en-GB" w:eastAsia="ja-JP"/>
              </w:rPr>
              <w:t>19</w:t>
            </w:r>
          </w:p>
        </w:tc>
        <w:tc>
          <w:tcPr>
            <w:tcW w:w="2385" w:type="dxa"/>
            <w:tcBorders>
              <w:top w:val="dotted" w:sz="4" w:space="0" w:color="000000"/>
              <w:left w:val="single" w:sz="6" w:space="0" w:color="000000"/>
              <w:bottom w:val="single" w:sz="6" w:space="0" w:color="000000"/>
              <w:right w:val="dotted" w:sz="4" w:space="0" w:color="000000"/>
            </w:tcBorders>
            <w:shd w:val="clear" w:color="auto" w:fill="auto"/>
            <w:tcMar>
              <w:top w:w="80" w:type="dxa"/>
              <w:left w:w="80" w:type="dxa"/>
              <w:bottom w:w="80" w:type="dxa"/>
              <w:right w:w="80" w:type="dxa"/>
            </w:tcMar>
          </w:tcPr>
          <w:p w:rsidR="00410504" w:rsidRPr="00410504" w:rsidRDefault="00410504" w:rsidP="00410504">
            <w:pPr>
              <w:rPr>
                <w:rFonts w:ascii="Arial" w:eastAsia="Helvetica" w:hAnsi="Arial" w:cs="Arial"/>
                <w:color w:val="000000"/>
                <w:sz w:val="20"/>
                <w:lang w:val="en-GB"/>
              </w:rPr>
            </w:pPr>
            <w:r w:rsidRPr="00410504">
              <w:rPr>
                <w:rFonts w:ascii="Arial" w:hAnsi="Arial" w:cs="Arial"/>
                <w:color w:val="000000"/>
                <w:sz w:val="20"/>
                <w:lang w:val="en-GB"/>
              </w:rPr>
              <w:t>WG 1 + WG 2 + WG 3</w:t>
            </w:r>
          </w:p>
        </w:tc>
        <w:tc>
          <w:tcPr>
            <w:tcW w:w="3402" w:type="dxa"/>
            <w:tcBorders>
              <w:top w:val="dotted" w:sz="4" w:space="0" w:color="000000"/>
              <w:left w:val="dotted" w:sz="4" w:space="0" w:color="000000"/>
              <w:bottom w:val="single" w:sz="6" w:space="0" w:color="000000"/>
              <w:right w:val="nil"/>
            </w:tcBorders>
            <w:shd w:val="clear" w:color="auto" w:fill="auto"/>
            <w:tcMar>
              <w:top w:w="80" w:type="dxa"/>
              <w:left w:w="80" w:type="dxa"/>
              <w:bottom w:w="80" w:type="dxa"/>
              <w:right w:w="80" w:type="dxa"/>
            </w:tcMar>
          </w:tcPr>
          <w:p w:rsidR="00410504" w:rsidRPr="00410504" w:rsidRDefault="00410504" w:rsidP="00410504">
            <w:pPr>
              <w:rPr>
                <w:rFonts w:ascii="Arial" w:eastAsia="MS Mincho" w:hAnsi="Arial" w:cs="Arial"/>
                <w:sz w:val="20"/>
                <w:lang w:val="en-GB" w:eastAsia="ja-JP"/>
              </w:rPr>
            </w:pPr>
            <w:del w:id="33" w:author="mosu01" w:date="2016-02-05T13:54:00Z">
              <w:r w:rsidRPr="00410504" w:rsidDel="00FC1A52">
                <w:rPr>
                  <w:rFonts w:ascii="Arial" w:eastAsia="MS Mincho" w:hAnsi="Arial" w:cs="Arial"/>
                  <w:sz w:val="20"/>
                  <w:lang w:val="en-GB" w:eastAsia="ja-JP"/>
                </w:rPr>
                <w:delText xml:space="preserve">60 </w:delText>
              </w:r>
            </w:del>
            <w:ins w:id="34" w:author="mosu01" w:date="2016-02-05T13:54:00Z">
              <w:r w:rsidR="00FC1A52">
                <w:rPr>
                  <w:rFonts w:ascii="Arial" w:eastAsia="MS Mincho" w:hAnsi="Arial" w:cs="Arial"/>
                  <w:sz w:val="20"/>
                  <w:lang w:val="en-GB" w:eastAsia="ja-JP"/>
                </w:rPr>
                <w:t>95</w:t>
              </w:r>
              <w:r w:rsidR="00FC1A52" w:rsidRPr="00410504">
                <w:rPr>
                  <w:rFonts w:ascii="Arial" w:eastAsia="MS Mincho" w:hAnsi="Arial" w:cs="Arial"/>
                  <w:sz w:val="20"/>
                  <w:lang w:val="en-GB" w:eastAsia="ja-JP"/>
                </w:rPr>
                <w:t xml:space="preserve"> </w:t>
              </w:r>
            </w:ins>
            <w:r w:rsidRPr="00410504">
              <w:rPr>
                <w:rFonts w:ascii="Arial" w:eastAsia="MS Mincho" w:hAnsi="Arial" w:cs="Arial"/>
                <w:sz w:val="20"/>
                <w:lang w:val="en-GB" w:eastAsia="ja-JP"/>
              </w:rPr>
              <w:t>(WG1) – 90 (WG2) – 30 (WG3)</w:t>
            </w:r>
          </w:p>
        </w:tc>
      </w:tr>
    </w:tbl>
    <w:p w:rsidR="00410504" w:rsidRPr="00410504" w:rsidRDefault="00410504" w:rsidP="00410504">
      <w:pPr>
        <w:spacing w:after="120"/>
        <w:jc w:val="both"/>
        <w:rPr>
          <w:rFonts w:ascii="Arial" w:eastAsia="Times New Roman" w:hAnsi="Arial" w:cs="Arial"/>
          <w:sz w:val="16"/>
          <w:szCs w:val="16"/>
          <w:lang w:val="en-US"/>
        </w:rPr>
      </w:pPr>
    </w:p>
    <w:p w:rsidR="00410504" w:rsidRPr="00410504" w:rsidRDefault="00410504" w:rsidP="00410504">
      <w:pPr>
        <w:spacing w:after="120"/>
        <w:jc w:val="both"/>
        <w:rPr>
          <w:rFonts w:ascii="Arial" w:eastAsia="Times New Roman" w:hAnsi="Arial" w:cs="Arial"/>
          <w:sz w:val="22"/>
          <w:lang w:val="en-US"/>
        </w:rPr>
      </w:pPr>
      <w:r w:rsidRPr="00410504">
        <w:rPr>
          <w:rFonts w:ascii="Arial" w:eastAsia="Times New Roman" w:hAnsi="Arial" w:cs="Arial"/>
          <w:sz w:val="22"/>
          <w:lang w:val="en-US"/>
        </w:rPr>
        <w:t>There was a short discussion on how and where to store the draft VTS Manual. It was decided to handle it from now as a standard working document on the VTS section of the IALA web-site. Photographs will not be uploaded.</w:t>
      </w:r>
    </w:p>
    <w:p w:rsidR="00410504" w:rsidRPr="00410504" w:rsidRDefault="00410504" w:rsidP="00410504">
      <w:pPr>
        <w:spacing w:before="120" w:after="120"/>
        <w:rPr>
          <w:rFonts w:ascii="Arial" w:eastAsia="Calibri" w:hAnsi="Arial" w:cs="Calibri"/>
          <w:i/>
          <w:color w:val="0000FF"/>
          <w:sz w:val="22"/>
          <w:lang w:val="en-US" w:eastAsia="en-GB"/>
        </w:rPr>
      </w:pPr>
      <w:r w:rsidRPr="00410504">
        <w:rPr>
          <w:rFonts w:ascii="Arial" w:eastAsia="Calibri" w:hAnsi="Arial" w:cs="Calibri"/>
          <w:i/>
          <w:color w:val="0000FF"/>
          <w:sz w:val="22"/>
          <w:lang w:val="en-US" w:eastAsia="en-GB"/>
        </w:rPr>
        <w:t>Action item:</w:t>
      </w:r>
    </w:p>
    <w:p w:rsidR="00410504" w:rsidRPr="00410504" w:rsidRDefault="00410504" w:rsidP="00410504">
      <w:pPr>
        <w:spacing w:before="120" w:after="120"/>
        <w:jc w:val="both"/>
        <w:rPr>
          <w:rFonts w:ascii="Arial" w:eastAsia="MS Mincho" w:hAnsi="Arial" w:cs="Arial"/>
          <w:i/>
          <w:iCs/>
          <w:sz w:val="22"/>
          <w:lang w:val="en-US" w:eastAsia="en-GB"/>
        </w:rPr>
      </w:pPr>
      <w:bookmarkStart w:id="35" w:name="_Toc433479347"/>
      <w:r w:rsidRPr="00410504">
        <w:rPr>
          <w:rFonts w:ascii="Arial" w:eastAsia="MS Mincho" w:hAnsi="Arial" w:cs="Arial"/>
          <w:i/>
          <w:iCs/>
          <w:sz w:val="22"/>
          <w:lang w:val="en-US" w:eastAsia="en-GB"/>
        </w:rPr>
        <w:t>The</w:t>
      </w:r>
      <w:r w:rsidRPr="00410504">
        <w:rPr>
          <w:rFonts w:ascii="Arial" w:eastAsia="MS Mincho" w:hAnsi="Arial" w:cs="Arial"/>
          <w:b/>
          <w:i/>
          <w:iCs/>
          <w:sz w:val="22"/>
          <w:lang w:val="en-US" w:eastAsia="en-GB"/>
        </w:rPr>
        <w:t xml:space="preserve"> Secretariat</w:t>
      </w:r>
      <w:r w:rsidRPr="00410504">
        <w:rPr>
          <w:rFonts w:ascii="Arial" w:eastAsia="MS Mincho" w:hAnsi="Arial" w:cs="Arial"/>
          <w:i/>
          <w:iCs/>
          <w:sz w:val="22"/>
          <w:lang w:val="en-US" w:eastAsia="en-GB"/>
        </w:rPr>
        <w:t xml:space="preserve"> is requested to forward the draft VTS Manual (VTS40-12.2.14) as a working document for further review and consideration during VTS41.</w:t>
      </w:r>
      <w:bookmarkEnd w:id="35"/>
      <w:r w:rsidRPr="00410504">
        <w:rPr>
          <w:rFonts w:ascii="Arial" w:eastAsia="MS Mincho" w:hAnsi="Arial" w:cs="Arial"/>
          <w:i/>
          <w:iCs/>
          <w:sz w:val="22"/>
          <w:lang w:val="en-US" w:eastAsia="en-GB"/>
        </w:rPr>
        <w:t xml:space="preserve"> </w:t>
      </w:r>
    </w:p>
    <w:p w:rsidR="00410504" w:rsidRPr="00410504" w:rsidRDefault="00410504" w:rsidP="00410504">
      <w:pPr>
        <w:spacing w:before="120" w:after="120"/>
        <w:jc w:val="both"/>
        <w:rPr>
          <w:rFonts w:ascii="Arial" w:eastAsia="MS Mincho" w:hAnsi="Arial" w:cs="Calibri"/>
          <w:i/>
          <w:iCs/>
          <w:sz w:val="22"/>
          <w:lang w:val="en-US" w:eastAsia="en-GB"/>
        </w:rPr>
      </w:pPr>
      <w:bookmarkStart w:id="36" w:name="_Toc433479374"/>
      <w:r w:rsidRPr="00410504">
        <w:rPr>
          <w:rFonts w:ascii="Arial" w:eastAsia="MS Mincho" w:hAnsi="Arial" w:cs="Calibri"/>
          <w:b/>
          <w:i/>
          <w:iCs/>
          <w:sz w:val="22"/>
          <w:lang w:val="en-US" w:eastAsia="ja-JP"/>
        </w:rPr>
        <w:t>Committee members</w:t>
      </w:r>
      <w:r w:rsidRPr="00410504">
        <w:rPr>
          <w:rFonts w:ascii="Arial" w:eastAsia="MS Mincho" w:hAnsi="Arial" w:cs="Calibri"/>
          <w:i/>
          <w:iCs/>
          <w:sz w:val="22"/>
          <w:lang w:val="en-US" w:eastAsia="ja-JP"/>
        </w:rPr>
        <w:t xml:space="preserve"> are urgently requested to supply pictures for the VTS Manual 2016 to be sent to Neil Trainor (</w:t>
      </w:r>
      <w:r w:rsidR="0099314C">
        <w:fldChar w:fldCharType="begin"/>
      </w:r>
      <w:r w:rsidR="0099314C" w:rsidRPr="001F44CE">
        <w:rPr>
          <w:lang w:val="en-GB"/>
          <w:rPrChange w:id="37" w:author="mosu01" w:date="2016-02-05T13:56:00Z">
            <w:rPr/>
          </w:rPrChange>
        </w:rPr>
        <w:instrText>HYPERLINK "mailto:neil.trainor@amsa.gov.au"</w:instrText>
      </w:r>
      <w:r w:rsidR="0099314C">
        <w:fldChar w:fldCharType="separate"/>
      </w:r>
      <w:r w:rsidRPr="00410504">
        <w:rPr>
          <w:rFonts w:ascii="Arial" w:eastAsia="MS Mincho" w:hAnsi="Arial" w:cs="Calibri"/>
          <w:i/>
          <w:iCs/>
          <w:sz w:val="22"/>
          <w:lang w:val="en-GB" w:eastAsia="ja-JP"/>
        </w:rPr>
        <w:t>neil.trainor@amsa.gov.au</w:t>
      </w:r>
      <w:r w:rsidR="0099314C">
        <w:fldChar w:fldCharType="end"/>
      </w:r>
      <w:r w:rsidRPr="00410504">
        <w:rPr>
          <w:rFonts w:ascii="Arial" w:eastAsia="MS Mincho" w:hAnsi="Arial" w:cs="Calibri"/>
          <w:i/>
          <w:iCs/>
          <w:sz w:val="22"/>
          <w:lang w:val="en-US" w:eastAsia="ja-JP"/>
        </w:rPr>
        <w:t>) and/or Paul Owen (</w:t>
      </w:r>
      <w:r w:rsidR="0099314C">
        <w:fldChar w:fldCharType="begin"/>
      </w:r>
      <w:r w:rsidR="0099314C" w:rsidRPr="001F44CE">
        <w:rPr>
          <w:lang w:val="en-GB"/>
          <w:rPrChange w:id="38" w:author="mosu01" w:date="2016-02-05T13:56:00Z">
            <w:rPr/>
          </w:rPrChange>
        </w:rPr>
        <w:instrText>HYPERLINK "mailto:hq@ifsma.org"</w:instrText>
      </w:r>
      <w:r w:rsidR="0099314C">
        <w:fldChar w:fldCharType="separate"/>
      </w:r>
      <w:r w:rsidRPr="00410504">
        <w:rPr>
          <w:rFonts w:ascii="Arial" w:eastAsia="MS Mincho" w:hAnsi="Arial" w:cs="Calibri"/>
          <w:i/>
          <w:iCs/>
          <w:sz w:val="22"/>
          <w:lang w:val="en-GB" w:eastAsia="ja-JP"/>
        </w:rPr>
        <w:t>hq@ifsma.org</w:t>
      </w:r>
      <w:r w:rsidR="0099314C">
        <w:fldChar w:fldCharType="end"/>
      </w:r>
      <w:r w:rsidRPr="00410504">
        <w:rPr>
          <w:rFonts w:ascii="Arial" w:eastAsia="MS Mincho" w:hAnsi="Arial" w:cs="Calibri"/>
          <w:i/>
          <w:iCs/>
          <w:sz w:val="22"/>
          <w:lang w:val="en-US" w:eastAsia="ja-JP"/>
        </w:rPr>
        <w:t>) before VTS41</w:t>
      </w:r>
      <w:r w:rsidRPr="00410504">
        <w:rPr>
          <w:rFonts w:ascii="Arial" w:eastAsia="MS Mincho" w:hAnsi="Arial" w:cs="Calibri"/>
          <w:i/>
          <w:iCs/>
          <w:sz w:val="22"/>
          <w:lang w:val="en-US" w:eastAsia="en-GB"/>
        </w:rPr>
        <w:t>.</w:t>
      </w:r>
      <w:bookmarkEnd w:id="36"/>
    </w:p>
    <w:p w:rsidR="00C86561" w:rsidRPr="00410504" w:rsidRDefault="00C86561" w:rsidP="00C93BA5">
      <w:pPr>
        <w:pStyle w:val="Brdtext"/>
        <w:rPr>
          <w:lang w:val="en-US"/>
        </w:rPr>
      </w:pPr>
    </w:p>
    <w:sectPr w:rsidR="00C86561" w:rsidRPr="00410504" w:rsidSect="00410504">
      <w:pgSz w:w="11906" w:h="16838"/>
      <w:pgMar w:top="1701" w:right="1700" w:bottom="2268" w:left="1701" w:header="567" w:footer="397" w:gutter="0"/>
      <w:cols w:space="708"/>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mosu01" w:date="2016-02-05T13:46:00Z" w:initials=" MS">
    <w:p w:rsidR="00A463FC" w:rsidRDefault="00A463FC">
      <w:pPr>
        <w:pStyle w:val="Kommentarer"/>
        <w:rPr>
          <w:lang w:val="en-GB"/>
        </w:rPr>
      </w:pPr>
      <w:r>
        <w:rPr>
          <w:rStyle w:val="Kommentarsreferens"/>
        </w:rPr>
        <w:annotationRef/>
      </w:r>
      <w:r w:rsidRPr="00A463FC">
        <w:rPr>
          <w:lang w:val="en-GB"/>
        </w:rPr>
        <w:t>Has this task been done? There</w:t>
      </w:r>
      <w:r>
        <w:rPr>
          <w:lang w:val="en-GB"/>
        </w:rPr>
        <w:t xml:space="preserve"> was a first draft to the Correspondence Group (CG) but the report said it should go to the Committee Members. </w:t>
      </w:r>
    </w:p>
    <w:p w:rsidR="00A463FC" w:rsidRDefault="00A463FC">
      <w:pPr>
        <w:pStyle w:val="Kommentarer"/>
        <w:rPr>
          <w:lang w:val="en-GB"/>
        </w:rPr>
      </w:pPr>
    </w:p>
    <w:p w:rsidR="00A463FC" w:rsidRPr="00A463FC" w:rsidRDefault="00A463FC">
      <w:pPr>
        <w:pStyle w:val="Kommentarer"/>
        <w:rPr>
          <w:lang w:val="en-GB"/>
        </w:rPr>
      </w:pPr>
      <w:r>
        <w:rPr>
          <w:lang w:val="en-GB"/>
        </w:rPr>
        <w:t xml:space="preserve">Anyhow, there has been no comments from the Committee Members to the CG as far as I understand. </w:t>
      </w:r>
    </w:p>
  </w:comment>
  <w:comment w:id="2" w:author="mosu01" w:date="2016-02-05T13:49:00Z" w:initials=" MS">
    <w:p w:rsidR="00FC1A52" w:rsidRDefault="00FC1A52">
      <w:pPr>
        <w:pStyle w:val="Kommentarer"/>
        <w:rPr>
          <w:lang w:val="en-GB"/>
        </w:rPr>
      </w:pPr>
      <w:r>
        <w:rPr>
          <w:rStyle w:val="Kommentarsreferens"/>
        </w:rPr>
        <w:annotationRef/>
      </w:r>
      <w:r w:rsidRPr="00FC1A52">
        <w:rPr>
          <w:lang w:val="en-GB"/>
        </w:rPr>
        <w:t>Unaware if the vice-ch</w:t>
      </w:r>
      <w:r>
        <w:rPr>
          <w:lang w:val="en-GB"/>
        </w:rPr>
        <w:t>a</w:t>
      </w:r>
      <w:r w:rsidRPr="00FC1A52">
        <w:rPr>
          <w:lang w:val="en-GB"/>
        </w:rPr>
        <w:t xml:space="preserve">irs were involved in this </w:t>
      </w:r>
      <w:r>
        <w:rPr>
          <w:lang w:val="en-GB"/>
        </w:rPr>
        <w:t xml:space="preserve">process. </w:t>
      </w:r>
    </w:p>
    <w:p w:rsidR="00FC1A52" w:rsidRPr="00FC1A52" w:rsidRDefault="00FC1A52">
      <w:pPr>
        <w:pStyle w:val="Kommentarer"/>
        <w:rPr>
          <w:lang w:val="en-GB"/>
        </w:rPr>
      </w:pPr>
      <w:r>
        <w:rPr>
          <w:lang w:val="en-GB"/>
        </w:rPr>
        <w:t xml:space="preserve">I sent a copy to my vices but has this been proceeded according to plan? </w:t>
      </w:r>
    </w:p>
  </w:comment>
  <w:comment w:id="9" w:author="mosu01" w:date="2016-02-05T13:49:00Z" w:initials=" MS">
    <w:p w:rsidR="00FC1A52" w:rsidRPr="00FC1A52" w:rsidRDefault="00FC1A52">
      <w:pPr>
        <w:pStyle w:val="Kommentarer"/>
        <w:rPr>
          <w:lang w:val="en-GB"/>
        </w:rPr>
      </w:pPr>
      <w:r>
        <w:rPr>
          <w:rStyle w:val="Kommentarsreferens"/>
        </w:rPr>
        <w:annotationRef/>
      </w:r>
      <w:r w:rsidRPr="00FC1A52">
        <w:rPr>
          <w:lang w:val="en-GB"/>
        </w:rPr>
        <w:t xml:space="preserve">CH 6+7 needs to be sorted out at VTS41.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0504" w:rsidRDefault="00410504" w:rsidP="00F12B44">
      <w:r>
        <w:separator/>
      </w:r>
    </w:p>
  </w:endnote>
  <w:endnote w:type="continuationSeparator" w:id="0">
    <w:p w:rsidR="00410504" w:rsidRDefault="00410504" w:rsidP="00F12B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0504" w:rsidRDefault="00410504" w:rsidP="00F12B44">
      <w:r>
        <w:separator/>
      </w:r>
    </w:p>
  </w:footnote>
  <w:footnote w:type="continuationSeparator" w:id="0">
    <w:p w:rsidR="00410504" w:rsidRDefault="00410504" w:rsidP="00F12B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DB2FDD4"/>
    <w:lvl w:ilvl="0">
      <w:start w:val="1"/>
      <w:numFmt w:val="decimal"/>
      <w:lvlText w:val="%1."/>
      <w:lvlJc w:val="left"/>
      <w:pPr>
        <w:tabs>
          <w:tab w:val="num" w:pos="360"/>
        </w:tabs>
        <w:ind w:left="360" w:hanging="360"/>
      </w:pPr>
    </w:lvl>
  </w:abstractNum>
  <w:abstractNum w:abstractNumId="1">
    <w:nsid w:val="FFFFFF89"/>
    <w:multiLevelType w:val="singleLevel"/>
    <w:tmpl w:val="7F24E5A8"/>
    <w:lvl w:ilvl="0">
      <w:start w:val="1"/>
      <w:numFmt w:val="bullet"/>
      <w:lvlText w:val=""/>
      <w:lvlJc w:val="left"/>
      <w:pPr>
        <w:tabs>
          <w:tab w:val="num" w:pos="360"/>
        </w:tabs>
        <w:ind w:left="360" w:hanging="360"/>
      </w:pPr>
      <w:rPr>
        <w:rFonts w:ascii="Symbol" w:hAnsi="Symbol" w:hint="default"/>
      </w:rPr>
    </w:lvl>
  </w:abstractNum>
  <w:abstractNum w:abstractNumId="2">
    <w:nsid w:val="016B1C69"/>
    <w:multiLevelType w:val="multilevel"/>
    <w:tmpl w:val="726E704C"/>
    <w:lvl w:ilvl="0">
      <w:start w:val="1"/>
      <w:numFmt w:val="decimal"/>
      <w:pStyle w:val="Numreradlista"/>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716D4167"/>
    <w:multiLevelType w:val="multilevel"/>
    <w:tmpl w:val="3BC66E34"/>
    <w:lvl w:ilvl="0">
      <w:start w:val="1"/>
      <w:numFmt w:val="bullet"/>
      <w:pStyle w:val="Punktlista"/>
      <w:lvlText w:val=""/>
      <w:lvlJc w:val="left"/>
      <w:pPr>
        <w:ind w:left="360" w:hanging="360"/>
      </w:pPr>
      <w:rPr>
        <w:rFonts w:ascii="Symbol" w:hAnsi="Symbol" w:hint="default"/>
        <w:sz w:val="20"/>
      </w:rPr>
    </w:lvl>
    <w:lvl w:ilvl="1">
      <w:start w:val="1"/>
      <w:numFmt w:val="bullet"/>
      <w:lvlText w:val=""/>
      <w:lvlJc w:val="left"/>
      <w:pPr>
        <w:ind w:left="720" w:hanging="360"/>
      </w:pPr>
      <w:rPr>
        <w:rFonts w:ascii="Symbol" w:hAnsi="Symbol" w:hint="default"/>
        <w:sz w:val="20"/>
      </w:rPr>
    </w:lvl>
    <w:lvl w:ilvl="2">
      <w:start w:val="1"/>
      <w:numFmt w:val="bullet"/>
      <w:lvlText w:val="–"/>
      <w:lvlJc w:val="left"/>
      <w:pPr>
        <w:ind w:left="1080" w:hanging="360"/>
      </w:pPr>
      <w:rPr>
        <w:rFonts w:ascii="Times New Roman" w:hAnsi="Times New Roman" w:cs="Times New Roman" w:hint="default"/>
        <w:sz w:val="20"/>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 w:numId="2">
    <w:abstractNumId w:val="1"/>
  </w:num>
  <w:num w:numId="3">
    <w:abstractNumId w:val="2"/>
  </w:num>
  <w:num w:numId="4">
    <w:abstractNumId w:val="3"/>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2"/>
  <w:proofState w:spelling="clean" w:grammar="clean"/>
  <w:stylePaneFormatFilter w:val="1021"/>
  <w:stylePaneSortMethod w:val="0000"/>
  <w:trackRevisions/>
  <w:defaultTabStop w:val="1304"/>
  <w:hyphenationZone w:val="425"/>
  <w:characterSpacingControl w:val="doNotCompress"/>
  <w:hdrShapeDefaults>
    <o:shapedefaults v:ext="edit" spidmax="67585"/>
  </w:hdrShapeDefaults>
  <w:footnotePr>
    <w:footnote w:id="-1"/>
    <w:footnote w:id="0"/>
  </w:footnotePr>
  <w:endnotePr>
    <w:endnote w:id="-1"/>
    <w:endnote w:id="0"/>
  </w:endnotePr>
  <w:compat/>
  <w:rsids>
    <w:rsidRoot w:val="00A463FC"/>
    <w:rsid w:val="0001451F"/>
    <w:rsid w:val="000353D3"/>
    <w:rsid w:val="000355F2"/>
    <w:rsid w:val="00044692"/>
    <w:rsid w:val="00047802"/>
    <w:rsid w:val="000B158A"/>
    <w:rsid w:val="0013294C"/>
    <w:rsid w:val="001576E9"/>
    <w:rsid w:val="001629B8"/>
    <w:rsid w:val="001631C1"/>
    <w:rsid w:val="001B188F"/>
    <w:rsid w:val="001B62AF"/>
    <w:rsid w:val="001C02CA"/>
    <w:rsid w:val="001C44A7"/>
    <w:rsid w:val="001F44CE"/>
    <w:rsid w:val="002475A7"/>
    <w:rsid w:val="00256269"/>
    <w:rsid w:val="00264742"/>
    <w:rsid w:val="00267154"/>
    <w:rsid w:val="00273028"/>
    <w:rsid w:val="00282162"/>
    <w:rsid w:val="002942C6"/>
    <w:rsid w:val="002C1047"/>
    <w:rsid w:val="002F2323"/>
    <w:rsid w:val="00333565"/>
    <w:rsid w:val="00344400"/>
    <w:rsid w:val="00384002"/>
    <w:rsid w:val="003A7CC4"/>
    <w:rsid w:val="003D791B"/>
    <w:rsid w:val="00410504"/>
    <w:rsid w:val="00421B74"/>
    <w:rsid w:val="00425508"/>
    <w:rsid w:val="004456ED"/>
    <w:rsid w:val="00473438"/>
    <w:rsid w:val="00493E41"/>
    <w:rsid w:val="004958D6"/>
    <w:rsid w:val="005B3BFB"/>
    <w:rsid w:val="005B7288"/>
    <w:rsid w:val="005C6BEC"/>
    <w:rsid w:val="005D6DFB"/>
    <w:rsid w:val="005F6E75"/>
    <w:rsid w:val="00603A56"/>
    <w:rsid w:val="00607184"/>
    <w:rsid w:val="00610E7C"/>
    <w:rsid w:val="00671EB9"/>
    <w:rsid w:val="0067376C"/>
    <w:rsid w:val="006746AB"/>
    <w:rsid w:val="00685AE7"/>
    <w:rsid w:val="006A0D1D"/>
    <w:rsid w:val="006C445E"/>
    <w:rsid w:val="006D1951"/>
    <w:rsid w:val="006E4875"/>
    <w:rsid w:val="006F393E"/>
    <w:rsid w:val="007172BB"/>
    <w:rsid w:val="0074767D"/>
    <w:rsid w:val="0075185E"/>
    <w:rsid w:val="00800B6D"/>
    <w:rsid w:val="00860FD6"/>
    <w:rsid w:val="00861C3D"/>
    <w:rsid w:val="00881E7C"/>
    <w:rsid w:val="008A6B27"/>
    <w:rsid w:val="008A7119"/>
    <w:rsid w:val="008C42AD"/>
    <w:rsid w:val="008F0FCA"/>
    <w:rsid w:val="009014F5"/>
    <w:rsid w:val="0095315C"/>
    <w:rsid w:val="0098584F"/>
    <w:rsid w:val="0099314C"/>
    <w:rsid w:val="009F4254"/>
    <w:rsid w:val="00A463FC"/>
    <w:rsid w:val="00A8728D"/>
    <w:rsid w:val="00AB326C"/>
    <w:rsid w:val="00AE386B"/>
    <w:rsid w:val="00AF23CE"/>
    <w:rsid w:val="00B33AB9"/>
    <w:rsid w:val="00B4392D"/>
    <w:rsid w:val="00B771BD"/>
    <w:rsid w:val="00B970EB"/>
    <w:rsid w:val="00BE0BC3"/>
    <w:rsid w:val="00BE5344"/>
    <w:rsid w:val="00BF310A"/>
    <w:rsid w:val="00C129C6"/>
    <w:rsid w:val="00C605AA"/>
    <w:rsid w:val="00C86561"/>
    <w:rsid w:val="00C900A5"/>
    <w:rsid w:val="00C93BA5"/>
    <w:rsid w:val="00CA198B"/>
    <w:rsid w:val="00CC2A0E"/>
    <w:rsid w:val="00CC406F"/>
    <w:rsid w:val="00CF5632"/>
    <w:rsid w:val="00D467B3"/>
    <w:rsid w:val="00D75770"/>
    <w:rsid w:val="00DC39A2"/>
    <w:rsid w:val="00DD3301"/>
    <w:rsid w:val="00E24269"/>
    <w:rsid w:val="00E66025"/>
    <w:rsid w:val="00E70170"/>
    <w:rsid w:val="00E810FA"/>
    <w:rsid w:val="00E901D6"/>
    <w:rsid w:val="00EA5B39"/>
    <w:rsid w:val="00EE5C0A"/>
    <w:rsid w:val="00F12B44"/>
    <w:rsid w:val="00F1508B"/>
    <w:rsid w:val="00F25290"/>
    <w:rsid w:val="00F31F8D"/>
    <w:rsid w:val="00F344FF"/>
    <w:rsid w:val="00F36EF4"/>
    <w:rsid w:val="00F47743"/>
    <w:rsid w:val="00F5103B"/>
    <w:rsid w:val="00F5604F"/>
    <w:rsid w:val="00F86679"/>
    <w:rsid w:val="00F946B1"/>
    <w:rsid w:val="00FA11A0"/>
    <w:rsid w:val="00FC1A52"/>
    <w:rsid w:val="00FD1105"/>
    <w:rsid w:val="00FD65F3"/>
    <w:rsid w:val="00FE0796"/>
    <w:rsid w:val="00FF147E"/>
    <w:rsid w:val="00FF68C4"/>
  </w:rsids>
  <m:mathPr>
    <m:mathFont m:val="Cambria Math"/>
    <m:brkBin m:val="before"/>
    <m:brkBinSub m:val="--"/>
    <m:smallFrac/>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lsdException w:name="heading 5" w:semiHidden="0" w:uiPriority="9"/>
    <w:lsdException w:name="heading 6" w:semiHidden="0" w:uiPriority="9"/>
    <w:lsdException w:name="heading 7" w:semiHidden="0" w:uiPriority="9"/>
    <w:lsdException w:name="heading 8" w:semiHidden="0" w:uiPriority="9"/>
    <w:lsdException w:name="heading 9" w:semiHidden="0" w:uiPriority="9"/>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semiHidden="0" w:uiPriority="39"/>
    <w:lsdException w:name="toc 2" w:semiHidden="0" w:uiPriority="39"/>
    <w:lsdException w:name="toc 3" w:semiHidden="0" w:uiPriority="39"/>
    <w:lsdException w:name="toc 4" w:uiPriority="39"/>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uiPriority="35"/>
    <w:lsdException w:name="table of figures" w:semiHidden="0"/>
    <w:lsdException w:name="envelope address" w:unhideWhenUsed="1"/>
    <w:lsdException w:name="envelope return" w:unhideWhenUsed="1"/>
    <w:lsdException w:name="annotation reference" w:unhideWhenUsed="1"/>
    <w:lsdException w:name="line number" w:unhideWhenUsed="1"/>
    <w:lsdException w:name="page number" w:semiHidden="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semiHidden="0"/>
    <w:lsdException w:name="List Number" w:semiHidden="0"/>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uiPriority="10" w:qFormat="1"/>
    <w:lsdException w:name="Closing" w:unhideWhenUsed="1"/>
    <w:lsdException w:name="Signature" w:unhideWhenUsed="1"/>
    <w:lsdException w:name="Default Paragraph Font" w:uiPriority="1" w:unhideWhenUsed="1"/>
    <w:lsdException w:name="Body Text" w:semiHidden="0"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semiHidden="0" w:uiPriority="29"/>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unhideWhenUsed="1"/>
    <w:lsdException w:name="TOC Heading" w:uiPriority="39" w:unhideWhenUsed="1" w:qFormat="1"/>
  </w:latentStyles>
  <w:style w:type="paragraph" w:default="1" w:styleId="Normal">
    <w:name w:val="Normal"/>
    <w:semiHidden/>
    <w:qFormat/>
    <w:rsid w:val="00C93BA5"/>
    <w:pPr>
      <w:spacing w:after="0" w:line="240" w:lineRule="auto"/>
    </w:pPr>
    <w:rPr>
      <w:rFonts w:ascii="Times New Roman" w:hAnsi="Times New Roman"/>
      <w:sz w:val="24"/>
    </w:rPr>
  </w:style>
  <w:style w:type="paragraph" w:styleId="Rubrik1">
    <w:name w:val="heading 1"/>
    <w:basedOn w:val="Normal"/>
    <w:next w:val="Brdtext"/>
    <w:link w:val="Rubrik1Char"/>
    <w:uiPriority w:val="9"/>
    <w:qFormat/>
    <w:rsid w:val="00BE5344"/>
    <w:pPr>
      <w:keepNext/>
      <w:keepLines/>
      <w:spacing w:after="120"/>
      <w:outlineLvl w:val="0"/>
    </w:pPr>
    <w:rPr>
      <w:rFonts w:ascii="Arial" w:eastAsiaTheme="majorEastAsia" w:hAnsi="Arial" w:cstheme="majorBidi"/>
      <w:b/>
      <w:bCs/>
      <w:sz w:val="32"/>
      <w:szCs w:val="28"/>
    </w:rPr>
  </w:style>
  <w:style w:type="paragraph" w:styleId="Rubrik2">
    <w:name w:val="heading 2"/>
    <w:basedOn w:val="Normal"/>
    <w:next w:val="Brdtext"/>
    <w:link w:val="Rubrik2Char"/>
    <w:uiPriority w:val="9"/>
    <w:qFormat/>
    <w:rsid w:val="00BE5344"/>
    <w:pPr>
      <w:keepNext/>
      <w:keepLines/>
      <w:spacing w:before="240" w:after="60"/>
      <w:outlineLvl w:val="1"/>
    </w:pPr>
    <w:rPr>
      <w:rFonts w:ascii="Arial" w:eastAsiaTheme="majorEastAsia" w:hAnsi="Arial" w:cstheme="majorBidi"/>
      <w:b/>
      <w:bCs/>
      <w:szCs w:val="26"/>
    </w:rPr>
  </w:style>
  <w:style w:type="paragraph" w:styleId="Rubrik3">
    <w:name w:val="heading 3"/>
    <w:basedOn w:val="Normal"/>
    <w:next w:val="Brdtext"/>
    <w:link w:val="Rubrik3Char"/>
    <w:uiPriority w:val="9"/>
    <w:qFormat/>
    <w:rsid w:val="00BE5344"/>
    <w:pPr>
      <w:keepNext/>
      <w:keepLines/>
      <w:spacing w:before="240" w:after="60"/>
      <w:outlineLvl w:val="2"/>
    </w:pPr>
    <w:rPr>
      <w:rFonts w:ascii="Arial" w:eastAsiaTheme="majorEastAsia" w:hAnsi="Arial" w:cstheme="majorBidi"/>
      <w:bCs/>
    </w:rPr>
  </w:style>
  <w:style w:type="paragraph" w:styleId="Rubrik4">
    <w:name w:val="heading 4"/>
    <w:basedOn w:val="Normal"/>
    <w:next w:val="Brdtext"/>
    <w:link w:val="Rubrik4Char"/>
    <w:uiPriority w:val="9"/>
    <w:rsid w:val="00BE5344"/>
    <w:pPr>
      <w:keepNext/>
      <w:keepLines/>
      <w:spacing w:before="200" w:after="200"/>
      <w:outlineLvl w:val="3"/>
    </w:pPr>
    <w:rPr>
      <w:rFonts w:ascii="Arial" w:eastAsiaTheme="majorEastAsia" w:hAnsi="Arial" w:cstheme="majorBidi"/>
      <w:b/>
      <w:bCs/>
      <w:iCs/>
      <w:sz w:val="20"/>
    </w:rPr>
  </w:style>
  <w:style w:type="paragraph" w:styleId="Rubrik5">
    <w:name w:val="heading 5"/>
    <w:basedOn w:val="Normal"/>
    <w:next w:val="Brdtext"/>
    <w:link w:val="Rubrik5Char"/>
    <w:uiPriority w:val="9"/>
    <w:semiHidden/>
    <w:rsid w:val="00BE5344"/>
    <w:pPr>
      <w:keepNext/>
      <w:keepLines/>
      <w:spacing w:before="120"/>
      <w:outlineLvl w:val="4"/>
    </w:pPr>
    <w:rPr>
      <w:rFonts w:ascii="Arial" w:eastAsiaTheme="majorEastAsia" w:hAnsi="Arial" w:cstheme="majorBidi"/>
      <w:sz w:val="20"/>
    </w:rPr>
  </w:style>
  <w:style w:type="paragraph" w:styleId="Rubrik6">
    <w:name w:val="heading 6"/>
    <w:basedOn w:val="Normal"/>
    <w:next w:val="Brdtext"/>
    <w:link w:val="Rubrik6Char"/>
    <w:uiPriority w:val="9"/>
    <w:semiHidden/>
    <w:rsid w:val="00BE5344"/>
    <w:pPr>
      <w:keepNext/>
      <w:keepLines/>
      <w:spacing w:before="120"/>
      <w:outlineLvl w:val="5"/>
    </w:pPr>
    <w:rPr>
      <w:rFonts w:ascii="Arial" w:eastAsiaTheme="majorEastAsia" w:hAnsi="Arial" w:cstheme="majorBidi"/>
      <w:iCs/>
      <w:sz w:val="20"/>
    </w:rPr>
  </w:style>
  <w:style w:type="paragraph" w:styleId="Rubrik7">
    <w:name w:val="heading 7"/>
    <w:basedOn w:val="Normal"/>
    <w:next w:val="Normal"/>
    <w:link w:val="Rubrik7Char"/>
    <w:uiPriority w:val="9"/>
    <w:semiHidden/>
    <w:rsid w:val="00BE5344"/>
    <w:pPr>
      <w:keepNext/>
      <w:keepLines/>
      <w:spacing w:before="120"/>
      <w:outlineLvl w:val="6"/>
    </w:pPr>
    <w:rPr>
      <w:rFonts w:ascii="Arial" w:eastAsiaTheme="majorEastAsia" w:hAnsi="Arial" w:cstheme="majorBidi"/>
      <w:iCs/>
      <w:sz w:val="20"/>
    </w:rPr>
  </w:style>
  <w:style w:type="paragraph" w:styleId="Rubrik8">
    <w:name w:val="heading 8"/>
    <w:basedOn w:val="Normal"/>
    <w:next w:val="Brdtext"/>
    <w:link w:val="Rubrik8Char"/>
    <w:uiPriority w:val="9"/>
    <w:semiHidden/>
    <w:rsid w:val="00BE5344"/>
    <w:pPr>
      <w:keepNext/>
      <w:keepLines/>
      <w:spacing w:before="120"/>
      <w:outlineLvl w:val="7"/>
    </w:pPr>
    <w:rPr>
      <w:rFonts w:ascii="Arial" w:eastAsiaTheme="majorEastAsia" w:hAnsi="Arial" w:cstheme="majorBidi"/>
      <w:sz w:val="20"/>
      <w:szCs w:val="20"/>
    </w:rPr>
  </w:style>
  <w:style w:type="paragraph" w:styleId="Rubrik9">
    <w:name w:val="heading 9"/>
    <w:basedOn w:val="Normal"/>
    <w:next w:val="Brdtext"/>
    <w:link w:val="Rubrik9Char"/>
    <w:uiPriority w:val="9"/>
    <w:semiHidden/>
    <w:rsid w:val="00BE5344"/>
    <w:pPr>
      <w:keepNext/>
      <w:keepLines/>
      <w:spacing w:before="200"/>
      <w:outlineLvl w:val="8"/>
    </w:pPr>
    <w:rPr>
      <w:rFonts w:ascii="Arial" w:eastAsiaTheme="majorEastAsia" w:hAnsi="Arial" w:cstheme="majorBidi"/>
      <w:iCs/>
      <w:sz w:val="20"/>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semiHidden/>
    <w:rsid w:val="00BE5344"/>
    <w:pPr>
      <w:tabs>
        <w:tab w:val="center" w:pos="4536"/>
        <w:tab w:val="right" w:pos="9072"/>
      </w:tabs>
    </w:pPr>
    <w:rPr>
      <w:rFonts w:ascii="Arial" w:hAnsi="Arial"/>
      <w:sz w:val="20"/>
    </w:rPr>
  </w:style>
  <w:style w:type="character" w:customStyle="1" w:styleId="SidhuvudChar">
    <w:name w:val="Sidhuvud Char"/>
    <w:basedOn w:val="Standardstycketeckensnitt"/>
    <w:link w:val="Sidhuvud"/>
    <w:uiPriority w:val="99"/>
    <w:semiHidden/>
    <w:rsid w:val="002475A7"/>
    <w:rPr>
      <w:rFonts w:ascii="Arial" w:hAnsi="Arial"/>
      <w:sz w:val="20"/>
    </w:rPr>
  </w:style>
  <w:style w:type="paragraph" w:styleId="Sidfot">
    <w:name w:val="footer"/>
    <w:basedOn w:val="Normal"/>
    <w:link w:val="SidfotChar"/>
    <w:uiPriority w:val="99"/>
    <w:semiHidden/>
    <w:rsid w:val="00BE5344"/>
    <w:pPr>
      <w:tabs>
        <w:tab w:val="center" w:pos="4536"/>
        <w:tab w:val="right" w:pos="9072"/>
      </w:tabs>
    </w:pPr>
    <w:rPr>
      <w:rFonts w:ascii="Arial" w:hAnsi="Arial"/>
      <w:sz w:val="16"/>
    </w:rPr>
  </w:style>
  <w:style w:type="character" w:customStyle="1" w:styleId="SidfotChar">
    <w:name w:val="Sidfot Char"/>
    <w:basedOn w:val="Standardstycketeckensnitt"/>
    <w:link w:val="Sidfot"/>
    <w:uiPriority w:val="99"/>
    <w:semiHidden/>
    <w:rsid w:val="002475A7"/>
    <w:rPr>
      <w:rFonts w:ascii="Arial" w:hAnsi="Arial"/>
      <w:sz w:val="16"/>
    </w:rPr>
  </w:style>
  <w:style w:type="table" w:styleId="Tabellrutnt">
    <w:name w:val="Table Grid"/>
    <w:basedOn w:val="Normaltabell"/>
    <w:uiPriority w:val="59"/>
    <w:rsid w:val="00BE53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gtext">
    <w:name w:val="Balloon Text"/>
    <w:basedOn w:val="Normal"/>
    <w:link w:val="BallongtextChar"/>
    <w:uiPriority w:val="99"/>
    <w:semiHidden/>
    <w:unhideWhenUsed/>
    <w:rsid w:val="00BE5344"/>
    <w:rPr>
      <w:rFonts w:ascii="Tahoma" w:hAnsi="Tahoma" w:cs="Tahoma"/>
      <w:sz w:val="16"/>
      <w:szCs w:val="16"/>
    </w:rPr>
  </w:style>
  <w:style w:type="character" w:customStyle="1" w:styleId="BallongtextChar">
    <w:name w:val="Ballongtext Char"/>
    <w:basedOn w:val="Standardstycketeckensnitt"/>
    <w:link w:val="Ballongtext"/>
    <w:uiPriority w:val="99"/>
    <w:semiHidden/>
    <w:rsid w:val="00BE5344"/>
    <w:rPr>
      <w:rFonts w:ascii="Tahoma" w:hAnsi="Tahoma" w:cs="Tahoma"/>
      <w:sz w:val="16"/>
      <w:szCs w:val="16"/>
    </w:rPr>
  </w:style>
  <w:style w:type="paragraph" w:styleId="Brdtext">
    <w:name w:val="Body Text"/>
    <w:basedOn w:val="Normal"/>
    <w:link w:val="BrdtextChar"/>
    <w:uiPriority w:val="99"/>
    <w:qFormat/>
    <w:rsid w:val="00BE5344"/>
  </w:style>
  <w:style w:type="character" w:customStyle="1" w:styleId="BrdtextChar">
    <w:name w:val="Brödtext Char"/>
    <w:basedOn w:val="Standardstycketeckensnitt"/>
    <w:link w:val="Brdtext"/>
    <w:uiPriority w:val="99"/>
    <w:rsid w:val="00BE5344"/>
    <w:rPr>
      <w:rFonts w:ascii="Times New Roman" w:hAnsi="Times New Roman"/>
      <w:sz w:val="24"/>
    </w:rPr>
  </w:style>
  <w:style w:type="character" w:customStyle="1" w:styleId="Rubrik1Char">
    <w:name w:val="Rubrik 1 Char"/>
    <w:basedOn w:val="Standardstycketeckensnitt"/>
    <w:link w:val="Rubrik1"/>
    <w:uiPriority w:val="9"/>
    <w:rsid w:val="00BE5344"/>
    <w:rPr>
      <w:rFonts w:ascii="Arial" w:eastAsiaTheme="majorEastAsia" w:hAnsi="Arial" w:cstheme="majorBidi"/>
      <w:b/>
      <w:bCs/>
      <w:sz w:val="32"/>
      <w:szCs w:val="28"/>
    </w:rPr>
  </w:style>
  <w:style w:type="character" w:customStyle="1" w:styleId="Rubrik2Char">
    <w:name w:val="Rubrik 2 Char"/>
    <w:basedOn w:val="Standardstycketeckensnitt"/>
    <w:link w:val="Rubrik2"/>
    <w:uiPriority w:val="9"/>
    <w:rsid w:val="00BE5344"/>
    <w:rPr>
      <w:rFonts w:ascii="Arial" w:eastAsiaTheme="majorEastAsia" w:hAnsi="Arial" w:cstheme="majorBidi"/>
      <w:b/>
      <w:bCs/>
      <w:sz w:val="24"/>
      <w:szCs w:val="26"/>
    </w:rPr>
  </w:style>
  <w:style w:type="character" w:customStyle="1" w:styleId="Rubrik3Char">
    <w:name w:val="Rubrik 3 Char"/>
    <w:basedOn w:val="Standardstycketeckensnitt"/>
    <w:link w:val="Rubrik3"/>
    <w:uiPriority w:val="9"/>
    <w:rsid w:val="00BE5344"/>
    <w:rPr>
      <w:rFonts w:ascii="Arial" w:eastAsiaTheme="majorEastAsia" w:hAnsi="Arial" w:cstheme="majorBidi"/>
      <w:bCs/>
      <w:sz w:val="24"/>
    </w:rPr>
  </w:style>
  <w:style w:type="character" w:customStyle="1" w:styleId="Rubrik4Char">
    <w:name w:val="Rubrik 4 Char"/>
    <w:basedOn w:val="Standardstycketeckensnitt"/>
    <w:link w:val="Rubrik4"/>
    <w:uiPriority w:val="9"/>
    <w:rsid w:val="00BE5344"/>
    <w:rPr>
      <w:rFonts w:ascii="Arial" w:eastAsiaTheme="majorEastAsia" w:hAnsi="Arial" w:cstheme="majorBidi"/>
      <w:b/>
      <w:bCs/>
      <w:iCs/>
      <w:sz w:val="20"/>
    </w:rPr>
  </w:style>
  <w:style w:type="character" w:customStyle="1" w:styleId="Rubrik5Char">
    <w:name w:val="Rubrik 5 Char"/>
    <w:basedOn w:val="Standardstycketeckensnitt"/>
    <w:link w:val="Rubrik5"/>
    <w:uiPriority w:val="9"/>
    <w:semiHidden/>
    <w:rsid w:val="00BE5344"/>
    <w:rPr>
      <w:rFonts w:ascii="Arial" w:eastAsiaTheme="majorEastAsia" w:hAnsi="Arial" w:cstheme="majorBidi"/>
      <w:sz w:val="20"/>
    </w:rPr>
  </w:style>
  <w:style w:type="character" w:customStyle="1" w:styleId="Rubrik6Char">
    <w:name w:val="Rubrik 6 Char"/>
    <w:basedOn w:val="Standardstycketeckensnitt"/>
    <w:link w:val="Rubrik6"/>
    <w:uiPriority w:val="9"/>
    <w:semiHidden/>
    <w:rsid w:val="00BE5344"/>
    <w:rPr>
      <w:rFonts w:ascii="Arial" w:eastAsiaTheme="majorEastAsia" w:hAnsi="Arial" w:cstheme="majorBidi"/>
      <w:iCs/>
      <w:sz w:val="20"/>
    </w:rPr>
  </w:style>
  <w:style w:type="character" w:customStyle="1" w:styleId="Rubrik7Char">
    <w:name w:val="Rubrik 7 Char"/>
    <w:basedOn w:val="Standardstycketeckensnitt"/>
    <w:link w:val="Rubrik7"/>
    <w:uiPriority w:val="9"/>
    <w:semiHidden/>
    <w:rsid w:val="00BE5344"/>
    <w:rPr>
      <w:rFonts w:ascii="Arial" w:eastAsiaTheme="majorEastAsia" w:hAnsi="Arial" w:cstheme="majorBidi"/>
      <w:iCs/>
      <w:sz w:val="20"/>
    </w:rPr>
  </w:style>
  <w:style w:type="character" w:customStyle="1" w:styleId="Rubrik8Char">
    <w:name w:val="Rubrik 8 Char"/>
    <w:basedOn w:val="Standardstycketeckensnitt"/>
    <w:link w:val="Rubrik8"/>
    <w:uiPriority w:val="9"/>
    <w:semiHidden/>
    <w:rsid w:val="00BE5344"/>
    <w:rPr>
      <w:rFonts w:ascii="Arial" w:eastAsiaTheme="majorEastAsia" w:hAnsi="Arial" w:cstheme="majorBidi"/>
      <w:sz w:val="20"/>
      <w:szCs w:val="20"/>
    </w:rPr>
  </w:style>
  <w:style w:type="character" w:customStyle="1" w:styleId="Rubrik9Char">
    <w:name w:val="Rubrik 9 Char"/>
    <w:basedOn w:val="Standardstycketeckensnitt"/>
    <w:link w:val="Rubrik9"/>
    <w:uiPriority w:val="9"/>
    <w:semiHidden/>
    <w:rsid w:val="00BE5344"/>
    <w:rPr>
      <w:rFonts w:ascii="Arial" w:eastAsiaTheme="majorEastAsia" w:hAnsi="Arial" w:cstheme="majorBidi"/>
      <w:iCs/>
      <w:sz w:val="20"/>
      <w:szCs w:val="20"/>
    </w:rPr>
  </w:style>
  <w:style w:type="paragraph" w:customStyle="1" w:styleId="Dokumenttyp">
    <w:name w:val="Dokumenttyp"/>
    <w:basedOn w:val="Normal"/>
    <w:semiHidden/>
    <w:rsid w:val="00BE5344"/>
    <w:pPr>
      <w:spacing w:after="40"/>
    </w:pPr>
    <w:rPr>
      <w:rFonts w:ascii="Arial" w:hAnsi="Arial"/>
      <w:b/>
      <w:sz w:val="20"/>
    </w:rPr>
  </w:style>
  <w:style w:type="paragraph" w:customStyle="1" w:styleId="Ledtext">
    <w:name w:val="Ledtext"/>
    <w:basedOn w:val="Normal"/>
    <w:semiHidden/>
    <w:rsid w:val="00BE5344"/>
    <w:pPr>
      <w:spacing w:before="40" w:after="20"/>
    </w:pPr>
    <w:rPr>
      <w:rFonts w:ascii="Arial" w:hAnsi="Arial"/>
      <w:sz w:val="14"/>
    </w:rPr>
  </w:style>
  <w:style w:type="character" w:styleId="Sidnummer">
    <w:name w:val="page number"/>
    <w:basedOn w:val="Standardstycketeckensnitt"/>
    <w:uiPriority w:val="99"/>
    <w:semiHidden/>
    <w:rsid w:val="00BE5344"/>
    <w:rPr>
      <w:sz w:val="16"/>
    </w:rPr>
  </w:style>
  <w:style w:type="character" w:styleId="Hyperlnk">
    <w:name w:val="Hyperlink"/>
    <w:basedOn w:val="Standardstycketeckensnitt"/>
    <w:uiPriority w:val="99"/>
    <w:semiHidden/>
    <w:rsid w:val="00BE5344"/>
    <w:rPr>
      <w:color w:val="0000FF" w:themeColor="hyperlink"/>
      <w:u w:val="single"/>
    </w:rPr>
  </w:style>
  <w:style w:type="paragraph" w:styleId="Innehll1">
    <w:name w:val="toc 1"/>
    <w:basedOn w:val="Normal"/>
    <w:next w:val="Normal"/>
    <w:uiPriority w:val="39"/>
    <w:semiHidden/>
    <w:rsid w:val="00BE5344"/>
    <w:pPr>
      <w:spacing w:before="240" w:after="120"/>
      <w:ind w:left="397" w:hanging="397"/>
    </w:pPr>
    <w:rPr>
      <w:rFonts w:ascii="Arial" w:hAnsi="Arial"/>
      <w:b/>
      <w:caps/>
      <w:sz w:val="20"/>
    </w:rPr>
  </w:style>
  <w:style w:type="paragraph" w:styleId="Innehll2">
    <w:name w:val="toc 2"/>
    <w:basedOn w:val="Normal"/>
    <w:next w:val="Normal"/>
    <w:uiPriority w:val="39"/>
    <w:semiHidden/>
    <w:rsid w:val="00BE5344"/>
    <w:pPr>
      <w:spacing w:before="20" w:after="40"/>
      <w:ind w:left="964" w:hanging="567"/>
    </w:pPr>
    <w:rPr>
      <w:rFonts w:ascii="Arial" w:hAnsi="Arial"/>
      <w:sz w:val="20"/>
    </w:rPr>
  </w:style>
  <w:style w:type="paragraph" w:styleId="Innehll3">
    <w:name w:val="toc 3"/>
    <w:basedOn w:val="Normal"/>
    <w:next w:val="Normal"/>
    <w:uiPriority w:val="39"/>
    <w:semiHidden/>
    <w:rsid w:val="00BE5344"/>
    <w:pPr>
      <w:spacing w:before="20" w:after="40"/>
      <w:ind w:left="1701" w:hanging="737"/>
    </w:pPr>
    <w:rPr>
      <w:rFonts w:ascii="Arial" w:hAnsi="Arial"/>
      <w:sz w:val="20"/>
    </w:rPr>
  </w:style>
  <w:style w:type="paragraph" w:styleId="Citat">
    <w:name w:val="Quote"/>
    <w:basedOn w:val="Normal"/>
    <w:next w:val="Normal"/>
    <w:link w:val="CitatChar"/>
    <w:uiPriority w:val="29"/>
    <w:rsid w:val="00BE5344"/>
    <w:pPr>
      <w:ind w:left="567" w:right="567"/>
    </w:pPr>
    <w:rPr>
      <w:i/>
      <w:iCs/>
      <w:color w:val="000000" w:themeColor="text1"/>
    </w:rPr>
  </w:style>
  <w:style w:type="character" w:customStyle="1" w:styleId="CitatChar">
    <w:name w:val="Citat Char"/>
    <w:basedOn w:val="Standardstycketeckensnitt"/>
    <w:link w:val="Citat"/>
    <w:uiPriority w:val="29"/>
    <w:rsid w:val="00BE5344"/>
    <w:rPr>
      <w:rFonts w:ascii="Times New Roman" w:hAnsi="Times New Roman"/>
      <w:i/>
      <w:iCs/>
      <w:color w:val="000000" w:themeColor="text1"/>
      <w:sz w:val="24"/>
    </w:rPr>
  </w:style>
  <w:style w:type="paragraph" w:styleId="Figurfrteckning">
    <w:name w:val="table of figures"/>
    <w:basedOn w:val="Normal"/>
    <w:next w:val="Normal"/>
    <w:uiPriority w:val="99"/>
    <w:semiHidden/>
    <w:rsid w:val="00BE5344"/>
    <w:rPr>
      <w:rFonts w:ascii="Arial" w:hAnsi="Arial"/>
      <w:sz w:val="18"/>
    </w:rPr>
  </w:style>
  <w:style w:type="paragraph" w:styleId="Beskrivning">
    <w:name w:val="caption"/>
    <w:basedOn w:val="Normal"/>
    <w:next w:val="Normal"/>
    <w:uiPriority w:val="35"/>
    <w:semiHidden/>
    <w:rsid w:val="00BE5344"/>
    <w:pPr>
      <w:spacing w:after="200"/>
    </w:pPr>
    <w:rPr>
      <w:rFonts w:ascii="Arial" w:hAnsi="Arial"/>
      <w:bCs/>
      <w:sz w:val="20"/>
      <w:szCs w:val="18"/>
    </w:rPr>
  </w:style>
  <w:style w:type="paragraph" w:styleId="Punktlista">
    <w:name w:val="List Bullet"/>
    <w:basedOn w:val="Normal"/>
    <w:uiPriority w:val="99"/>
    <w:rsid w:val="00BE5344"/>
    <w:pPr>
      <w:numPr>
        <w:numId w:val="5"/>
      </w:numPr>
      <w:contextualSpacing/>
    </w:pPr>
  </w:style>
  <w:style w:type="paragraph" w:styleId="Numreradlista">
    <w:name w:val="List Number"/>
    <w:basedOn w:val="Normal"/>
    <w:uiPriority w:val="99"/>
    <w:rsid w:val="00BE5344"/>
    <w:pPr>
      <w:numPr>
        <w:numId w:val="6"/>
      </w:numPr>
      <w:contextualSpacing/>
    </w:pPr>
  </w:style>
  <w:style w:type="paragraph" w:customStyle="1" w:styleId="Namnfrtydligande">
    <w:name w:val="Namnförtydligande"/>
    <w:basedOn w:val="Brdtext"/>
    <w:next w:val="Rubrik4"/>
    <w:semiHidden/>
    <w:rsid w:val="00C93BA5"/>
    <w:pPr>
      <w:keepLines/>
      <w:tabs>
        <w:tab w:val="left" w:pos="3402"/>
      </w:tabs>
      <w:spacing w:before="1000" w:after="800"/>
    </w:pPr>
  </w:style>
  <w:style w:type="paragraph" w:customStyle="1" w:styleId="Blankettnr">
    <w:name w:val="Blankettnr"/>
    <w:basedOn w:val="Ledtext"/>
    <w:semiHidden/>
    <w:rsid w:val="00BE5344"/>
    <w:pPr>
      <w:spacing w:before="0" w:after="0"/>
    </w:pPr>
    <w:rPr>
      <w:rFonts w:eastAsia="Times New Roman" w:cs="Times New Roman"/>
      <w:color w:val="A6A6A6" w:themeColor="background1" w:themeShade="A6"/>
      <w:sz w:val="10"/>
      <w:szCs w:val="24"/>
      <w:lang w:eastAsia="sv-SE"/>
    </w:rPr>
  </w:style>
  <w:style w:type="paragraph" w:customStyle="1" w:styleId="Instruktion">
    <w:name w:val="Instruktion"/>
    <w:basedOn w:val="Brdtext"/>
    <w:semiHidden/>
    <w:rsid w:val="001C44A7"/>
    <w:rPr>
      <w:i/>
      <w:color w:val="0000FF"/>
    </w:rPr>
  </w:style>
  <w:style w:type="paragraph" w:customStyle="1" w:styleId="Tabelltext">
    <w:name w:val="Tabelltext"/>
    <w:basedOn w:val="Brdtext"/>
    <w:qFormat/>
    <w:rsid w:val="0075185E"/>
    <w:pPr>
      <w:spacing w:before="40" w:after="40" w:line="220" w:lineRule="atLeast"/>
    </w:pPr>
    <w:rPr>
      <w:rFonts w:ascii="Arial" w:hAnsi="Arial"/>
      <w:sz w:val="16"/>
    </w:rPr>
  </w:style>
  <w:style w:type="table" w:customStyle="1" w:styleId="Transportstyrelsen">
    <w:name w:val="Transportstyrelsen"/>
    <w:basedOn w:val="Normaltabell"/>
    <w:uiPriority w:val="99"/>
    <w:rsid w:val="00C93BA5"/>
    <w:pPr>
      <w:spacing w:after="0" w:line="240" w:lineRule="auto"/>
    </w:pPr>
    <w:tblPr>
      <w:tblInd w:w="0" w:type="dxa"/>
      <w:tblBorders>
        <w:top w:val="single" w:sz="12" w:space="0" w:color="auto"/>
        <w:left w:val="single" w:sz="4" w:space="0" w:color="auto"/>
        <w:bottom w:val="single" w:sz="12"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rPr>
        <w:b/>
      </w:rPr>
      <w:tblPr/>
      <w:trPr>
        <w:tblHeader/>
      </w:trPr>
      <w:tcPr>
        <w:tcBorders>
          <w:bottom w:val="single" w:sz="2" w:space="0" w:color="auto"/>
        </w:tcBorders>
      </w:tcPr>
    </w:tblStylePr>
    <w:tblStylePr w:type="lastRow">
      <w:rPr>
        <w:b/>
      </w:rPr>
    </w:tblStylePr>
    <w:tblStylePr w:type="firstCol">
      <w:pPr>
        <w:jc w:val="left"/>
      </w:pPr>
      <w:rPr>
        <w:b/>
      </w:rPr>
    </w:tblStylePr>
  </w:style>
  <w:style w:type="table" w:customStyle="1" w:styleId="TableNormal1">
    <w:name w:val="Table Normal1"/>
    <w:rsid w:val="0041050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nl-NL" w:eastAsia="nl-NL"/>
    </w:rPr>
    <w:tblPr>
      <w:tblInd w:w="0" w:type="dxa"/>
      <w:tblCellMar>
        <w:top w:w="0" w:type="dxa"/>
        <w:left w:w="0" w:type="dxa"/>
        <w:bottom w:w="0" w:type="dxa"/>
        <w:right w:w="0" w:type="dxa"/>
      </w:tblCellMar>
    </w:tblPr>
  </w:style>
  <w:style w:type="character" w:styleId="Kommentarsreferens">
    <w:name w:val="annotation reference"/>
    <w:basedOn w:val="Standardstycketeckensnitt"/>
    <w:uiPriority w:val="99"/>
    <w:semiHidden/>
    <w:unhideWhenUsed/>
    <w:rsid w:val="00A463FC"/>
    <w:rPr>
      <w:sz w:val="16"/>
      <w:szCs w:val="16"/>
    </w:rPr>
  </w:style>
  <w:style w:type="paragraph" w:styleId="Kommentarer">
    <w:name w:val="annotation text"/>
    <w:basedOn w:val="Normal"/>
    <w:link w:val="KommentarerChar"/>
    <w:uiPriority w:val="99"/>
    <w:semiHidden/>
    <w:unhideWhenUsed/>
    <w:rsid w:val="00A463FC"/>
    <w:rPr>
      <w:sz w:val="20"/>
      <w:szCs w:val="20"/>
    </w:rPr>
  </w:style>
  <w:style w:type="character" w:customStyle="1" w:styleId="KommentarerChar">
    <w:name w:val="Kommentarer Char"/>
    <w:basedOn w:val="Standardstycketeckensnitt"/>
    <w:link w:val="Kommentarer"/>
    <w:uiPriority w:val="99"/>
    <w:semiHidden/>
    <w:rsid w:val="00A463FC"/>
    <w:rPr>
      <w:rFonts w:ascii="Times New Roman" w:hAnsi="Times New Roman"/>
      <w:sz w:val="20"/>
      <w:szCs w:val="20"/>
    </w:rPr>
  </w:style>
  <w:style w:type="paragraph" w:styleId="Kommentarsmne">
    <w:name w:val="annotation subject"/>
    <w:basedOn w:val="Kommentarer"/>
    <w:next w:val="Kommentarer"/>
    <w:link w:val="KommentarsmneChar"/>
    <w:uiPriority w:val="99"/>
    <w:semiHidden/>
    <w:unhideWhenUsed/>
    <w:rsid w:val="00A463FC"/>
    <w:rPr>
      <w:b/>
      <w:bCs/>
    </w:rPr>
  </w:style>
  <w:style w:type="character" w:customStyle="1" w:styleId="KommentarsmneChar">
    <w:name w:val="Kommentarsämne Char"/>
    <w:basedOn w:val="KommentarerChar"/>
    <w:link w:val="Kommentarsmne"/>
    <w:uiPriority w:val="99"/>
    <w:semiHidden/>
    <w:rsid w:val="00A463FC"/>
    <w:rPr>
      <w:b/>
      <w:bCs/>
    </w:rPr>
  </w:style>
</w:styles>
</file>

<file path=word/webSettings.xml><?xml version="1.0" encoding="utf-8"?>
<w:webSettings xmlns:r="http://schemas.openxmlformats.org/officeDocument/2006/relationships" xmlns:w="http://schemas.openxmlformats.org/wordprocessingml/2006/main">
  <w:divs>
    <w:div w:id="78736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Transportstyrelsen">
      <a:dk1>
        <a:srgbClr val="000000"/>
      </a:dk1>
      <a:lt1>
        <a:srgbClr val="FFFFFF"/>
      </a:lt1>
      <a:dk2>
        <a:srgbClr val="1F497D"/>
      </a:dk2>
      <a:lt2>
        <a:srgbClr val="EEECE1"/>
      </a:lt2>
      <a:accent1>
        <a:srgbClr val="005BBB"/>
      </a:accent1>
      <a:accent2>
        <a:srgbClr val="616365"/>
      </a:accent2>
      <a:accent3>
        <a:srgbClr val="00A1DE"/>
      </a:accent3>
      <a:accent4>
        <a:srgbClr val="CF0072"/>
      </a:accent4>
      <a:accent5>
        <a:srgbClr val="E98300"/>
      </a:accent5>
      <a:accent6>
        <a:srgbClr val="B6BF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209B6-BE48-4FAF-BD96-57248E304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513</Words>
  <Characters>2319</Characters>
  <Application>Microsoft Office Word</Application>
  <DocSecurity>0</DocSecurity>
  <Lines>128</Lines>
  <Paragraphs>128</Paragraphs>
  <ScaleCrop>false</ScaleCrop>
  <Company>Transportstyrelsen</Company>
  <LinksUpToDate>false</LinksUpToDate>
  <CharactersWithSpaces>2704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mosu01</dc:creator>
  <cp:lastModifiedBy>mosu01</cp:lastModifiedBy>
  <cp:revision>6</cp:revision>
  <cp:lastPrinted>2011-02-02T16:09:00Z</cp:lastPrinted>
  <dcterms:created xsi:type="dcterms:W3CDTF">2016-02-05T12:40:00Z</dcterms:created>
  <dcterms:modified xsi:type="dcterms:W3CDTF">2016-02-05T12:58:00Z</dcterms:modified>
</cp:coreProperties>
</file>